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s in the categories of (</w:t>
      </w:r>
      <w:proofErr w:type="spellStart"/>
      <w:r>
        <w:rPr>
          <w:rFonts w:ascii="Arial" w:hAnsi="Arial" w:cs="Arial"/>
          <w:i/>
        </w:rPr>
        <w:t>i</w:t>
      </w:r>
      <w:proofErr w:type="spellEnd"/>
      <w:r>
        <w:rPr>
          <w:rFonts w:ascii="Arial" w:hAnsi="Arial" w:cs="Arial"/>
          <w:i/>
        </w:rPr>
        <w:t xml:space="preserve">)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w:t>
      </w:r>
      <w:proofErr w:type="spellStart"/>
      <w:r w:rsidRPr="003B3BD0">
        <w:rPr>
          <w:rFonts w:ascii="Arial" w:hAnsi="Arial" w:cs="Arial"/>
          <w:i/>
          <w:iCs/>
        </w:rPr>
        <w:t>i</w:t>
      </w:r>
      <w:proofErr w:type="spellEnd"/>
      <w:r w:rsidRPr="003B3BD0">
        <w:rPr>
          <w:rFonts w:ascii="Arial" w:hAnsi="Arial" w:cs="Arial"/>
          <w:i/>
          <w:iCs/>
        </w:rPr>
        <w:t>)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rsidTr="287DBB32">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rsidTr="287DBB32">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rsidTr="287DBB32">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rsidTr="287DBB32">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rsidTr="287DBB32">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rsidTr="287DBB32">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rsidTr="287DBB32">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rsidTr="287DBB32">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rsidTr="287DBB32">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rsidTr="287DBB32">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rsidTr="287DBB32">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rsidTr="287DBB32">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rsidTr="287DBB32">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rsidTr="287DBB32">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rsidTr="287DBB32">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rsidTr="287DBB32">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rsidTr="287DBB32">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rsidTr="287DBB32">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rsidTr="287DBB32">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rsidTr="287DBB32">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rsidTr="287DBB32">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rsidTr="287DBB32">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rsidTr="287DBB32">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rsidTr="287DBB32">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rsidTr="287DBB32">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rsidTr="287DBB32">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rsidTr="287DBB32">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rsidTr="287DBB32">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rsidTr="287DBB32">
        <w:tc>
          <w:tcPr>
            <w:tcW w:w="1998" w:type="dxa"/>
          </w:tcPr>
          <w:p w14:paraId="203E7ED2" w14:textId="34EBB8A4" w:rsidR="0068489C" w:rsidRDefault="0068489C" w:rsidP="0068489C">
            <w:pPr>
              <w:pStyle w:val="BodyText"/>
              <w:jc w:val="both"/>
              <w:rPr>
                <w:rFonts w:ascii="Arial" w:hAnsi="Arial"/>
              </w:rPr>
            </w:pPr>
            <w:del w:id="0" w:author="Angela Quinn (NESO)" w:date="2024-10-18T15:18:00Z">
              <w:r w:rsidDel="009B37CA">
                <w:rPr>
                  <w:rFonts w:ascii="Arial" w:hAnsi="Arial"/>
                </w:rPr>
                <w:delText xml:space="preserve">Appendis </w:delText>
              </w:r>
            </w:del>
            <w:ins w:id="1" w:author="Angela Quinn (NESO)" w:date="2024-10-18T15:18:00Z">
              <w:r w:rsidR="009B37CA">
                <w:rPr>
                  <w:rFonts w:ascii="Arial" w:hAnsi="Arial"/>
                </w:rPr>
                <w:t>Appendix [O]</w:t>
              </w:r>
            </w:ins>
            <w:ins w:id="2" w:author="Angela Quinn (NESO)" w:date="2024-10-18T15:19:00Z">
              <w:r w:rsidR="00001F53">
                <w:rPr>
                  <w:rFonts w:ascii="Arial" w:hAnsi="Arial"/>
                </w:rPr>
                <w:t>[</w:t>
              </w:r>
            </w:ins>
            <w:r>
              <w:rPr>
                <w:rFonts w:ascii="Arial" w:hAnsi="Arial"/>
              </w:rPr>
              <w:t>P</w:t>
            </w:r>
            <w:ins w:id="3" w:author="Angela Quinn (NESO)" w:date="2024-10-18T15:19:00Z">
              <w:r w:rsidR="00001F53">
                <w:rPr>
                  <w:rFonts w:ascii="Arial" w:hAnsi="Arial"/>
                </w:rPr>
                <w:t>]</w:t>
              </w:r>
            </w:ins>
          </w:p>
        </w:tc>
        <w:tc>
          <w:tcPr>
            <w:tcW w:w="7244" w:type="dxa"/>
          </w:tcPr>
          <w:p w14:paraId="1893F9C9" w14:textId="14143D35" w:rsidR="0068489C" w:rsidRDefault="6D0CC3F9" w:rsidP="0068489C">
            <w:pPr>
              <w:pStyle w:val="BodyText"/>
              <w:jc w:val="both"/>
              <w:rPr>
                <w:rFonts w:ascii="Arial" w:hAnsi="Arial"/>
              </w:rPr>
            </w:pPr>
            <w:ins w:id="4" w:author="Angela Quinn (NESO)" w:date="2024-10-18T15:17:00Z">
              <w:r w:rsidRPr="287DBB32">
                <w:rPr>
                  <w:rFonts w:ascii="Arial" w:hAnsi="Arial"/>
                </w:rPr>
                <w:t>User’s Data/</w:t>
              </w:r>
            </w:ins>
            <w:r w:rsidR="4CDA25AC" w:rsidRPr="287DBB32">
              <w:rPr>
                <w:rFonts w:ascii="Arial" w:hAnsi="Arial"/>
              </w:rPr>
              <w:t>Developer’s Data</w:t>
            </w:r>
          </w:p>
        </w:tc>
      </w:tr>
      <w:tr w:rsidR="0068489C" w:rsidRPr="0054477A" w14:paraId="022E4C59" w14:textId="77777777" w:rsidTr="287DBB32">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0"/>
          <w:footerReference w:type="default" r:id="rId11"/>
          <w:footerReference w:type="first" r:id="rId12"/>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ins w:id="5" w:author="Angela Quinn (NESO)" w:date="2024-10-18T16:56:00Z"/>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2826466C" w14:textId="02F8D668" w:rsidR="00097F41" w:rsidRDefault="00097F41" w:rsidP="0029700B">
      <w:pPr>
        <w:pStyle w:val="BodyText"/>
        <w:ind w:left="851" w:hanging="851"/>
        <w:jc w:val="both"/>
        <w:rPr>
          <w:rFonts w:ascii="Arial" w:hAnsi="Arial"/>
        </w:rPr>
      </w:pPr>
      <w:ins w:id="6" w:author="Angela Quinn (NESO)" w:date="2024-10-18T16:56:00Z">
        <w:r>
          <w:rPr>
            <w:rFonts w:ascii="Arial" w:hAnsi="Arial"/>
          </w:rPr>
          <w:t>(G)</w:t>
        </w:r>
        <w:r>
          <w:rPr>
            <w:rFonts w:ascii="Arial" w:hAnsi="Arial"/>
          </w:rPr>
          <w:tab/>
          <w:t xml:space="preserve">This </w:t>
        </w:r>
        <w:r w:rsidRPr="00097F41">
          <w:rPr>
            <w:rFonts w:ascii="Arial" w:hAnsi="Arial"/>
            <w:b/>
            <w:bCs/>
          </w:rPr>
          <w:t>Construction Agreement</w:t>
        </w:r>
        <w:r>
          <w:rPr>
            <w:rFonts w:ascii="Arial" w:hAnsi="Arial"/>
          </w:rPr>
          <w:t xml:space="preserve"> is a </w:t>
        </w:r>
        <w:r w:rsidRPr="00097F41">
          <w:rPr>
            <w:rFonts w:ascii="Arial" w:hAnsi="Arial"/>
            <w:b/>
            <w:bCs/>
          </w:rPr>
          <w:t>Gate 1 Agreement</w:t>
        </w:r>
        <w:r>
          <w:rPr>
            <w:rFonts w:ascii="Arial" w:hAnsi="Arial"/>
          </w:rPr>
          <w:t>][</w:t>
        </w:r>
        <w:r w:rsidRPr="00097F41">
          <w:rPr>
            <w:rFonts w:ascii="Arial" w:hAnsi="Arial"/>
            <w:b/>
            <w:bCs/>
          </w:rPr>
          <w:t>Gate 2 Agreement</w:t>
        </w:r>
        <w:r>
          <w:rPr>
            <w:rFonts w:ascii="Arial" w:hAnsi="Arial"/>
          </w:rPr>
          <w:t>].</w:t>
        </w:r>
      </w:ins>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w:t>
      </w:r>
      <w:proofErr w:type="gramStart"/>
      <w:r w:rsidRPr="0054477A">
        <w:rPr>
          <w:rFonts w:ascii="Arial" w:hAnsi="Arial"/>
        </w:rPr>
        <w:t>interpretations</w:t>
      </w:r>
      <w:proofErr w:type="gramEnd"/>
      <w:r w:rsidRPr="0054477A">
        <w:rPr>
          <w:rFonts w:ascii="Arial" w:hAnsi="Arial"/>
        </w:rPr>
        <w:t xml:space="preserve">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5BF6F6EF">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5BF6F6EF">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5BF6F6EF">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rsidTr="5BF6F6EF">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rsidTr="5BF6F6EF">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5BF6F6EF">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In the event that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5BF6F6EF">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5BF6F6EF">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5BF6F6EF">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5BF6F6EF">
        <w:trPr>
          <w:trHeight w:val="142"/>
        </w:trPr>
        <w:tc>
          <w:tcPr>
            <w:tcW w:w="3789" w:type="dxa"/>
          </w:tcPr>
          <w:p w14:paraId="43C896C1" w14:textId="77777777" w:rsidR="00525C14" w:rsidRPr="0054477A" w:rsidRDefault="00525C14">
            <w:r>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w:t>
            </w:r>
            <w:proofErr w:type="gramStart"/>
            <w:r>
              <w:t>licence;</w:t>
            </w:r>
            <w:proofErr w:type="gramEnd"/>
          </w:p>
          <w:p w14:paraId="637C1478" w14:textId="77777777" w:rsidR="00525C14" w:rsidRPr="0054477A" w:rsidRDefault="00525C14">
            <w:pPr>
              <w:jc w:val="both"/>
            </w:pPr>
          </w:p>
        </w:tc>
      </w:tr>
      <w:tr w:rsidR="00525C14" w:rsidRPr="0054477A" w14:paraId="02D639AA" w14:textId="77777777" w:rsidTr="5BF6F6EF">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5BF6F6EF">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5BF6F6EF">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5BF6F6EF">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 xml:space="preserve">The </w:t>
            </w:r>
            <w:proofErr w:type="gramStart"/>
            <w:r w:rsidRPr="0054477A">
              <w:rPr>
                <w:b/>
              </w:rPr>
              <w:t>Company</w:t>
            </w:r>
            <w:r w:rsidRPr="0054477A">
              <w:t>;</w:t>
            </w:r>
            <w:proofErr w:type="gramEnd"/>
          </w:p>
          <w:p w14:paraId="53E721B7" w14:textId="77777777" w:rsidR="00525C14" w:rsidRPr="0054477A" w:rsidRDefault="00525C14">
            <w:pPr>
              <w:jc w:val="both"/>
            </w:pPr>
          </w:p>
        </w:tc>
      </w:tr>
      <w:tr w:rsidR="00525C14" w:rsidRPr="0054477A" w14:paraId="79570A0D" w14:textId="77777777" w:rsidTr="5BF6F6EF">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w:t>
            </w:r>
            <w:proofErr w:type="gramStart"/>
            <w:r w:rsidRPr="22C7900F">
              <w:rPr>
                <w:b/>
                <w:bCs/>
              </w:rPr>
              <w:t>One Off</w:t>
            </w:r>
            <w:proofErr w:type="gramEnd"/>
            <w:r w:rsidRPr="22C7900F">
              <w:rPr>
                <w:b/>
                <w:bCs/>
              </w:rPr>
              <w:t xml:space="preserve"> Works</w:t>
            </w:r>
            <w:r>
              <w:t xml:space="preserve"> and such additional works as are required in order to comply with any 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5BF6F6EF">
        <w:trPr>
          <w:trHeight w:val="142"/>
        </w:trPr>
        <w:tc>
          <w:tcPr>
            <w:tcW w:w="3789" w:type="dxa"/>
          </w:tcPr>
          <w:p w14:paraId="1B299FB8" w14:textId="77777777" w:rsidR="00525C14" w:rsidRPr="0054477A" w:rsidRDefault="00525C14">
            <w:r w:rsidRPr="0054477A">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5BF6F6EF">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5BF6F6EF">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5BF6F6EF">
        <w:trPr>
          <w:trHeight w:val="142"/>
        </w:trPr>
        <w:tc>
          <w:tcPr>
            <w:tcW w:w="3789" w:type="dxa"/>
          </w:tcPr>
          <w:p w14:paraId="29EB3703" w14:textId="77777777" w:rsidR="00C45EF0" w:rsidRDefault="00C45EF0" w:rsidP="00C45EF0">
            <w:r w:rsidRPr="0054477A">
              <w:t>“Event of Default”</w:t>
            </w:r>
          </w:p>
          <w:p w14:paraId="60AC0FE3" w14:textId="77777777" w:rsidR="00A25E50" w:rsidRDefault="00A25E50" w:rsidP="00C45EF0"/>
          <w:p w14:paraId="118F554A" w14:textId="20C931D5" w:rsidR="007B7BFB" w:rsidRPr="0054477A" w:rsidRDefault="007B7BFB" w:rsidP="00243E2D"/>
        </w:tc>
        <w:tc>
          <w:tcPr>
            <w:tcW w:w="4602" w:type="dxa"/>
            <w:gridSpan w:val="2"/>
          </w:tcPr>
          <w:p w14:paraId="01843468" w14:textId="0764D70B" w:rsidR="007B7BFB" w:rsidRPr="00243E2D" w:rsidRDefault="00C45EF0" w:rsidP="00243E2D">
            <w:pPr>
              <w:jc w:val="both"/>
              <w:rPr>
                <w:rFonts w:cs="Arial"/>
                <w:b/>
                <w:szCs w:val="24"/>
              </w:rPr>
            </w:pPr>
            <w:r w:rsidRPr="006A51D2">
              <w:rPr>
                <w:rFonts w:cs="Arial"/>
                <w:szCs w:val="24"/>
              </w:rPr>
              <w:t xml:space="preserve">any of the events set out in Clause 10 of this </w:t>
            </w:r>
            <w:r w:rsidRPr="006A51D2">
              <w:rPr>
                <w:rFonts w:cs="Arial"/>
                <w:b/>
                <w:szCs w:val="24"/>
              </w:rPr>
              <w:t>Construction Agreement</w:t>
            </w:r>
            <w:r w:rsidRPr="006A51D2">
              <w:rPr>
                <w:rFonts w:cs="Arial"/>
                <w:szCs w:val="24"/>
              </w:rPr>
              <w:t xml:space="preserve"> as constituting an event of default.</w:t>
            </w:r>
            <w:r w:rsidR="00243E2D">
              <w:rPr>
                <w:rFonts w:cs="Arial"/>
                <w:szCs w:val="24"/>
              </w:rPr>
              <w:br/>
            </w:r>
          </w:p>
        </w:tc>
      </w:tr>
      <w:tr w:rsidR="00243E2D" w:rsidRPr="0054477A" w14:paraId="1A58E9CE" w14:textId="77777777" w:rsidTr="5BF6F6EF">
        <w:trPr>
          <w:trHeight w:val="142"/>
          <w:ins w:id="7" w:author="Lizzie Timmins (NESO)" w:date="2024-10-29T11:09:00Z"/>
        </w:trPr>
        <w:tc>
          <w:tcPr>
            <w:tcW w:w="3789" w:type="dxa"/>
          </w:tcPr>
          <w:p w14:paraId="2F83DB90" w14:textId="3628F910" w:rsidR="00243E2D" w:rsidRPr="0054477A" w:rsidRDefault="00243E2D" w:rsidP="00C45EF0">
            <w:pPr>
              <w:rPr>
                <w:ins w:id="8" w:author="Lizzie Timmins (NESO)" w:date="2024-10-29T11:09:00Z"/>
              </w:rPr>
            </w:pPr>
            <w:ins w:id="9" w:author="Lizzie Timmins (NESO)" w:date="2024-10-29T11:09:00Z">
              <w:r>
                <w:t>“Gate 2 Date”</w:t>
              </w:r>
            </w:ins>
          </w:p>
        </w:tc>
        <w:tc>
          <w:tcPr>
            <w:tcW w:w="4602" w:type="dxa"/>
            <w:gridSpan w:val="2"/>
          </w:tcPr>
          <w:p w14:paraId="30BC6978" w14:textId="77777777" w:rsidR="00243E2D" w:rsidRPr="006A51D2" w:rsidRDefault="00243E2D" w:rsidP="00C048E2">
            <w:pPr>
              <w:jc w:val="both"/>
              <w:rPr>
                <w:ins w:id="10" w:author="Lizzie Timmins (NESO)" w:date="2024-10-29T11:10:00Z"/>
                <w:rFonts w:cs="Arial"/>
              </w:rPr>
            </w:pPr>
            <w:ins w:id="11" w:author="Lizzie Timmins (NESO)" w:date="2024-10-29T11:10:00Z">
              <w:r w:rsidRPr="287DBB32">
                <w:rPr>
                  <w:rStyle w:val="cf01"/>
                  <w:rFonts w:ascii="Arial" w:hAnsi="Arial" w:cs="Arial"/>
                  <w:sz w:val="24"/>
                  <w:szCs w:val="24"/>
                </w:rPr>
                <w:t xml:space="preserve">means the date on which the </w:t>
              </w:r>
              <w:r w:rsidRPr="287DBB32">
                <w:rPr>
                  <w:rStyle w:val="cf11"/>
                  <w:rFonts w:ascii="Arial" w:hAnsi="Arial" w:cs="Arial"/>
                  <w:b w:val="0"/>
                  <w:bCs w:val="0"/>
                  <w:sz w:val="24"/>
                  <w:szCs w:val="24"/>
                </w:rPr>
                <w:t xml:space="preserve">last of the conditions at Clause 1.2 of this </w:t>
              </w:r>
              <w:r w:rsidRPr="287DBB32">
                <w:rPr>
                  <w:rStyle w:val="cf11"/>
                  <w:rFonts w:ascii="Arial" w:hAnsi="Arial" w:cs="Arial"/>
                  <w:sz w:val="24"/>
                  <w:szCs w:val="24"/>
                </w:rPr>
                <w:t xml:space="preserve">Construction Agreement </w:t>
              </w:r>
              <w:r w:rsidRPr="287DBB32">
                <w:rPr>
                  <w:rStyle w:val="cf11"/>
                  <w:rFonts w:ascii="Arial" w:hAnsi="Arial" w:cs="Arial"/>
                  <w:b w:val="0"/>
                  <w:bCs w:val="0"/>
                  <w:sz w:val="24"/>
                  <w:szCs w:val="24"/>
                </w:rPr>
                <w:t>are satisfied</w:t>
              </w:r>
              <w:r w:rsidRPr="287DBB32">
                <w:rPr>
                  <w:rStyle w:val="cf11"/>
                  <w:rFonts w:ascii="Arial" w:hAnsi="Arial" w:cs="Arial"/>
                  <w:sz w:val="24"/>
                  <w:szCs w:val="24"/>
                </w:rPr>
                <w:t xml:space="preserve"> </w:t>
              </w:r>
              <w:r w:rsidRPr="287DBB32">
                <w:rPr>
                  <w:rStyle w:val="cf11"/>
                  <w:rFonts w:ascii="Arial" w:hAnsi="Arial" w:cs="Arial"/>
                  <w:b w:val="0"/>
                  <w:bCs w:val="0"/>
                  <w:i/>
                  <w:iCs/>
                  <w:sz w:val="24"/>
                  <w:szCs w:val="24"/>
                </w:rPr>
                <w:t xml:space="preserve">-  include only in </w:t>
              </w:r>
              <w:r w:rsidRPr="287DBB32">
                <w:rPr>
                  <w:rStyle w:val="cf11"/>
                  <w:rFonts w:ascii="Arial" w:hAnsi="Arial" w:cs="Arial"/>
                  <w:i/>
                  <w:iCs/>
                  <w:sz w:val="24"/>
                  <w:szCs w:val="24"/>
                </w:rPr>
                <w:t>Gate 1 Agreements</w:t>
              </w:r>
              <w:r w:rsidRPr="287DBB32">
                <w:rPr>
                  <w:rStyle w:val="cf11"/>
                  <w:rFonts w:ascii="Arial" w:hAnsi="Arial" w:cs="Arial"/>
                  <w:b w:val="0"/>
                  <w:bCs w:val="0"/>
                  <w:i/>
                  <w:iCs/>
                  <w:sz w:val="24"/>
                  <w:szCs w:val="24"/>
                </w:rPr>
                <w:t xml:space="preserve"> with </w:t>
              </w:r>
              <w:r w:rsidRPr="287DBB32">
                <w:rPr>
                  <w:rStyle w:val="cf11"/>
                  <w:rFonts w:ascii="Arial" w:hAnsi="Arial" w:cs="Arial"/>
                  <w:i/>
                  <w:iCs/>
                  <w:sz w:val="24"/>
                  <w:szCs w:val="24"/>
                </w:rPr>
                <w:t>Reservation</w:t>
              </w:r>
              <w:r w:rsidRPr="287DBB32">
                <w:rPr>
                  <w:rStyle w:val="cf11"/>
                  <w:rFonts w:ascii="Arial" w:hAnsi="Arial" w:cs="Arial"/>
                  <w:b w:val="0"/>
                  <w:bCs w:val="0"/>
                  <w:sz w:val="24"/>
                  <w:szCs w:val="24"/>
                </w:rPr>
                <w:t>]</w:t>
              </w:r>
              <w:r w:rsidRPr="287DBB32">
                <w:rPr>
                  <w:rStyle w:val="cf11"/>
                  <w:rFonts w:ascii="Arial" w:hAnsi="Arial" w:cs="Arial"/>
                  <w:sz w:val="24"/>
                  <w:szCs w:val="24"/>
                </w:rPr>
                <w:t xml:space="preserve"> </w:t>
              </w:r>
            </w:ins>
          </w:p>
          <w:p w14:paraId="708ADD4E" w14:textId="77777777" w:rsidR="00243E2D" w:rsidRPr="006A51D2" w:rsidRDefault="00243E2D" w:rsidP="00C45EF0">
            <w:pPr>
              <w:jc w:val="both"/>
              <w:rPr>
                <w:ins w:id="12" w:author="Lizzie Timmins (NESO)" w:date="2024-10-29T11:09:00Z"/>
                <w:rFonts w:cs="Arial"/>
                <w:szCs w:val="24"/>
              </w:rPr>
            </w:pPr>
          </w:p>
        </w:tc>
      </w:tr>
      <w:tr w:rsidR="00C45EF0" w:rsidRPr="0054477A" w14:paraId="43475FD8" w14:textId="77777777" w:rsidTr="5BF6F6EF">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6A51D2" w:rsidRDefault="00C45EF0" w:rsidP="00C45EF0">
            <w:pPr>
              <w:jc w:val="both"/>
              <w:rPr>
                <w:rFonts w:cs="Arial"/>
                <w:b/>
                <w:szCs w:val="24"/>
              </w:rPr>
            </w:pPr>
            <w:r w:rsidRPr="006A51D2">
              <w:rPr>
                <w:rFonts w:cs="Arial"/>
                <w:szCs w:val="24"/>
              </w:rPr>
              <w:t xml:space="preserve">the engineer specified in Appendix L to this </w:t>
            </w:r>
            <w:r w:rsidRPr="006A51D2">
              <w:rPr>
                <w:rFonts w:cs="Arial"/>
                <w:b/>
                <w:szCs w:val="24"/>
              </w:rPr>
              <w:t>Construction Agreement.</w:t>
            </w:r>
            <w:r w:rsidRPr="006A51D2">
              <w:rPr>
                <w:rFonts w:cs="Arial"/>
                <w:szCs w:val="24"/>
              </w:rPr>
              <w:t xml:space="preserve"> Provided that:-</w:t>
            </w:r>
          </w:p>
          <w:p w14:paraId="19E07547" w14:textId="77777777" w:rsidR="00C45EF0" w:rsidRPr="006A51D2" w:rsidRDefault="00C45EF0" w:rsidP="00C45EF0">
            <w:pPr>
              <w:jc w:val="both"/>
              <w:rPr>
                <w:rFonts w:cs="Arial"/>
                <w:b/>
                <w:szCs w:val="24"/>
              </w:rPr>
            </w:pPr>
          </w:p>
          <w:p w14:paraId="52FFD44C" w14:textId="77777777" w:rsidR="00C45EF0" w:rsidRPr="006A51D2" w:rsidRDefault="00C45EF0" w:rsidP="00C45EF0">
            <w:pPr>
              <w:ind w:left="720" w:hanging="720"/>
              <w:jc w:val="both"/>
              <w:rPr>
                <w:rFonts w:cs="Arial"/>
                <w:b/>
                <w:szCs w:val="24"/>
              </w:rPr>
            </w:pPr>
            <w:r w:rsidRPr="006A51D2">
              <w:rPr>
                <w:rFonts w:cs="Arial"/>
                <w:szCs w:val="24"/>
              </w:rPr>
              <w:t>(a)</w:t>
            </w:r>
            <w:r w:rsidRPr="006A51D2">
              <w:rPr>
                <w:rFonts w:cs="Arial"/>
                <w:szCs w:val="24"/>
              </w:rPr>
              <w:tab/>
              <w:t xml:space="preserve">where the parties fail to agree on a suitable engineer within 120 days of the date of this </w:t>
            </w:r>
            <w:r w:rsidRPr="006A51D2">
              <w:rPr>
                <w:rFonts w:cs="Arial"/>
                <w:b/>
                <w:szCs w:val="24"/>
              </w:rPr>
              <w:t>Construction</w:t>
            </w:r>
            <w:r w:rsidRPr="006A51D2">
              <w:rPr>
                <w:rFonts w:cs="Arial"/>
                <w:szCs w:val="24"/>
              </w:rPr>
              <w:t xml:space="preserve"> </w:t>
            </w:r>
            <w:proofErr w:type="gramStart"/>
            <w:r w:rsidRPr="006A51D2">
              <w:rPr>
                <w:rFonts w:cs="Arial"/>
                <w:b/>
                <w:szCs w:val="24"/>
              </w:rPr>
              <w:t>Agreement</w:t>
            </w:r>
            <w:r w:rsidRPr="006A51D2">
              <w:rPr>
                <w:rFonts w:cs="Arial"/>
                <w:szCs w:val="24"/>
              </w:rPr>
              <w:t>;</w:t>
            </w:r>
            <w:proofErr w:type="gramEnd"/>
            <w:r w:rsidRPr="006A51D2">
              <w:rPr>
                <w:rFonts w:cs="Arial"/>
                <w:szCs w:val="24"/>
              </w:rPr>
              <w:t xml:space="preserve"> or</w:t>
            </w:r>
          </w:p>
          <w:p w14:paraId="3B804798" w14:textId="77777777" w:rsidR="00C45EF0" w:rsidRPr="006A51D2" w:rsidRDefault="00C45EF0" w:rsidP="00C45EF0">
            <w:pPr>
              <w:jc w:val="both"/>
              <w:rPr>
                <w:rFonts w:cs="Arial"/>
                <w:szCs w:val="24"/>
              </w:rPr>
            </w:pPr>
          </w:p>
        </w:tc>
      </w:tr>
      <w:tr w:rsidR="00C45EF0" w:rsidRPr="0054477A" w14:paraId="7F2D6C88" w14:textId="77777777" w:rsidTr="5BF6F6EF">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w:t>
            </w:r>
            <w:proofErr w:type="gramStart"/>
            <w:r w:rsidRPr="0054477A">
              <w:t>days;</w:t>
            </w:r>
            <w:proofErr w:type="gramEnd"/>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A549BD" w:rsidRPr="0054477A" w14:paraId="79FDE6F4" w14:textId="77777777" w:rsidTr="5BF6F6EF">
        <w:trPr>
          <w:trHeight w:val="142"/>
          <w:ins w:id="13" w:author="Angela Quinn (NESO)" w:date="2024-10-18T15:44:00Z"/>
        </w:trPr>
        <w:tc>
          <w:tcPr>
            <w:tcW w:w="3789" w:type="dxa"/>
          </w:tcPr>
          <w:p w14:paraId="553896F6" w14:textId="32EB569C" w:rsidR="00A549BD" w:rsidRDefault="00A549BD" w:rsidP="00C45EF0">
            <w:pPr>
              <w:pStyle w:val="clauseindent"/>
              <w:ind w:left="0"/>
              <w:jc w:val="both"/>
              <w:rPr>
                <w:ins w:id="14" w:author="Angela Quinn (NESO)" w:date="2024-10-18T15:44:00Z"/>
                <w:rFonts w:ascii="Arial" w:hAnsi="Arial"/>
              </w:rPr>
            </w:pPr>
            <w:ins w:id="15" w:author="Angela Quinn (NESO)" w:date="2024-10-18T15:44:00Z">
              <w:r>
                <w:rPr>
                  <w:rFonts w:ascii="Arial" w:hAnsi="Arial"/>
                </w:rPr>
                <w:t>“Installed Capacity”</w:t>
              </w:r>
            </w:ins>
          </w:p>
        </w:tc>
        <w:tc>
          <w:tcPr>
            <w:tcW w:w="4602" w:type="dxa"/>
            <w:gridSpan w:val="2"/>
          </w:tcPr>
          <w:p w14:paraId="770445FD" w14:textId="5A37FD72" w:rsidR="00A549BD" w:rsidRDefault="00A549BD" w:rsidP="00C45EF0">
            <w:pPr>
              <w:pStyle w:val="clauseindent"/>
              <w:ind w:left="0"/>
              <w:jc w:val="both"/>
              <w:rPr>
                <w:ins w:id="16" w:author="Angela Quinn (NESO)" w:date="2024-10-18T15:44:00Z"/>
                <w:rFonts w:ascii="Arial" w:hAnsi="Arial"/>
              </w:rPr>
            </w:pPr>
            <w:ins w:id="17" w:author="Angela Quinn (NESO)" w:date="2024-10-18T15:44:00Z">
              <w:r>
                <w:rPr>
                  <w:rFonts w:ascii="Arial" w:hAnsi="Arial"/>
                </w:rPr>
                <w:t xml:space="preserve">the installed capacity provided in the </w:t>
              </w:r>
              <w:r w:rsidRPr="00445A45">
                <w:rPr>
                  <w:rFonts w:ascii="Arial" w:hAnsi="Arial"/>
                  <w:b/>
                  <w:bCs/>
                </w:rPr>
                <w:t>Original Red Line Boundary</w:t>
              </w:r>
              <w:r>
                <w:rPr>
                  <w:rFonts w:ascii="Arial" w:hAnsi="Arial"/>
                </w:rPr>
                <w:t xml:space="preserve"> and set out in Appendix [O][P]</w:t>
              </w:r>
              <w:r w:rsidR="00445A45">
                <w:rPr>
                  <w:rFonts w:ascii="Arial" w:hAnsi="Arial"/>
                </w:rPr>
                <w:t>.</w:t>
              </w:r>
            </w:ins>
          </w:p>
        </w:tc>
      </w:tr>
      <w:tr w:rsidR="00C45EF0" w:rsidRPr="0054477A" w14:paraId="6089CAF1" w14:textId="77777777" w:rsidTr="5BF6F6EF">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5BF6F6EF">
        <w:trPr>
          <w:trHeight w:val="142"/>
        </w:trPr>
        <w:tc>
          <w:tcPr>
            <w:tcW w:w="3789" w:type="dxa"/>
          </w:tcPr>
          <w:p w14:paraId="128970E2" w14:textId="49B97198" w:rsidR="00C45EF0" w:rsidRPr="0054477A" w:rsidRDefault="4519D28C" w:rsidP="00C45EF0">
            <w:r>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5BF6F6EF">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5BF6F6EF">
        <w:trPr>
          <w:trHeight w:val="142"/>
        </w:trPr>
        <w:tc>
          <w:tcPr>
            <w:tcW w:w="3789" w:type="dxa"/>
          </w:tcPr>
          <w:p w14:paraId="5D225D3B" w14:textId="0CC70986" w:rsidR="004E6BC6"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3251073E" w:rsidR="004E6BC6" w:rsidRPr="0054477A" w:rsidRDefault="004E6BC6" w:rsidP="00C45EF0">
            <w:pPr>
              <w:jc w:val="both"/>
            </w:pPr>
          </w:p>
        </w:tc>
      </w:tr>
      <w:tr w:rsidR="00681B9D" w:rsidRPr="0054477A" w14:paraId="6DCC7079" w14:textId="77777777" w:rsidTr="5BF6F6EF">
        <w:trPr>
          <w:trHeight w:val="142"/>
          <w:ins w:id="18" w:author="Angela Quinn (NESO)" w:date="2024-10-18T17:19:00Z"/>
        </w:trPr>
        <w:tc>
          <w:tcPr>
            <w:tcW w:w="3789" w:type="dxa"/>
          </w:tcPr>
          <w:p w14:paraId="0E0486BF" w14:textId="16F7F1E6" w:rsidR="00681B9D" w:rsidRPr="0054477A" w:rsidRDefault="00681B9D" w:rsidP="00C45EF0">
            <w:pPr>
              <w:rPr>
                <w:ins w:id="19" w:author="Angela Quinn (NESO)" w:date="2024-10-18T17:19:00Z"/>
              </w:rPr>
            </w:pPr>
          </w:p>
        </w:tc>
        <w:tc>
          <w:tcPr>
            <w:tcW w:w="4602" w:type="dxa"/>
            <w:gridSpan w:val="2"/>
          </w:tcPr>
          <w:p w14:paraId="5EB20090" w14:textId="0867BC66" w:rsidR="00681B9D" w:rsidRPr="0054477A" w:rsidRDefault="00681B9D" w:rsidP="00C45EF0">
            <w:pPr>
              <w:jc w:val="both"/>
              <w:rPr>
                <w:ins w:id="20" w:author="Angela Quinn (NESO)" w:date="2024-10-18T17:19:00Z"/>
              </w:rPr>
            </w:pPr>
          </w:p>
        </w:tc>
      </w:tr>
      <w:tr w:rsidR="00681B9D" w:rsidRPr="0054477A" w14:paraId="7364C3FD" w14:textId="77777777" w:rsidTr="5BF6F6EF">
        <w:trPr>
          <w:trHeight w:val="142"/>
          <w:ins w:id="21" w:author="Angela Quinn (NESO)" w:date="2024-10-18T17:18:00Z"/>
        </w:trPr>
        <w:tc>
          <w:tcPr>
            <w:tcW w:w="3789" w:type="dxa"/>
          </w:tcPr>
          <w:p w14:paraId="3CF81CBA" w14:textId="27F64594" w:rsidR="00681B9D" w:rsidRPr="0054477A" w:rsidRDefault="00681B9D" w:rsidP="00C45EF0">
            <w:pPr>
              <w:rPr>
                <w:ins w:id="22" w:author="Angela Quinn (NESO)" w:date="2024-10-18T17:18:00Z"/>
              </w:rPr>
            </w:pPr>
            <w:bookmarkStart w:id="23" w:name="_Hlk180165909"/>
            <w:ins w:id="24" w:author="Angela Quinn (NESO)" w:date="2024-10-18T17:18:00Z">
              <w:r>
                <w:t>“Reservation Expiry Date”</w:t>
              </w:r>
            </w:ins>
          </w:p>
        </w:tc>
        <w:tc>
          <w:tcPr>
            <w:tcW w:w="4602" w:type="dxa"/>
            <w:gridSpan w:val="2"/>
          </w:tcPr>
          <w:p w14:paraId="1572E26A" w14:textId="502E084C" w:rsidR="00681B9D" w:rsidRPr="0054477A" w:rsidRDefault="00681B9D" w:rsidP="00C45EF0">
            <w:pPr>
              <w:jc w:val="both"/>
              <w:rPr>
                <w:ins w:id="25" w:author="Angela Quinn (NESO)" w:date="2024-10-18T17:18:00Z"/>
              </w:rPr>
            </w:pPr>
            <w:ins w:id="26" w:author="Angela Quinn (NESO)" w:date="2024-10-18T17:18:00Z">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bookmarkEnd w:id="23"/>
      <w:tr w:rsidR="00C45EF0" w:rsidRPr="0054477A" w14:paraId="5FE64287" w14:textId="77777777" w:rsidTr="5BF6F6EF">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5BF6F6EF">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5BF6F6EF">
        <w:trPr>
          <w:trHeight w:val="2204"/>
        </w:trPr>
        <w:tc>
          <w:tcPr>
            <w:tcW w:w="3789" w:type="dxa"/>
          </w:tcPr>
          <w:p w14:paraId="13C26E03" w14:textId="77777777" w:rsidR="00C45EF0" w:rsidRPr="0054477A" w:rsidRDefault="00C45EF0" w:rsidP="00C45EF0">
            <w:r w:rsidRPr="0054477A">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 xml:space="preserve">as specified in Appendix </w:t>
            </w:r>
            <w:proofErr w:type="gramStart"/>
            <w:r w:rsidRPr="0054477A">
              <w:t>N;</w:t>
            </w:r>
            <w:proofErr w:type="gramEnd"/>
          </w:p>
          <w:p w14:paraId="06EC9000" w14:textId="77777777" w:rsidR="00C45EF0" w:rsidRPr="0054477A" w:rsidRDefault="00C45EF0" w:rsidP="00C45EF0">
            <w:pPr>
              <w:jc w:val="both"/>
            </w:pPr>
          </w:p>
        </w:tc>
      </w:tr>
      <w:tr w:rsidR="00C45EF0" w:rsidRPr="0054477A" w14:paraId="34F5D299" w14:textId="77777777" w:rsidTr="5BF6F6EF">
        <w:trPr>
          <w:trHeight w:val="828"/>
        </w:trPr>
        <w:tc>
          <w:tcPr>
            <w:tcW w:w="3789" w:type="dxa"/>
          </w:tcPr>
          <w:p w14:paraId="5A12D1B2" w14:textId="77777777" w:rsidR="00C45EF0" w:rsidRPr="0054477A" w:rsidRDefault="00C45EF0" w:rsidP="00C45EF0">
            <w:r w:rsidRPr="0054477A">
              <w:t>"Transmission Connection  Assets"</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5BF6F6EF">
        <w:trPr>
          <w:trHeight w:val="1657"/>
        </w:trPr>
        <w:tc>
          <w:tcPr>
            <w:tcW w:w="3789" w:type="dxa"/>
          </w:tcPr>
          <w:p w14:paraId="559D044F" w14:textId="77777777" w:rsidR="00C45EF0" w:rsidRPr="0054477A" w:rsidRDefault="00C45EF0" w:rsidP="00C45EF0">
            <w:r w:rsidRPr="0054477A">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5BF6F6EF">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5BF6F6EF">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5BF6F6EF">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5BF6F6EF">
        <w:trPr>
          <w:trHeight w:val="1375"/>
        </w:trPr>
        <w:tc>
          <w:tcPr>
            <w:tcW w:w="3789" w:type="dxa"/>
          </w:tcPr>
          <w:p w14:paraId="611969C1" w14:textId="77777777" w:rsidR="00C45EF0" w:rsidRPr="0054477A" w:rsidRDefault="00C45EF0" w:rsidP="00C45EF0">
            <w:r w:rsidRPr="0054477A">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5BF6F6EF">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5BF6F6EF">
        <w:trPr>
          <w:trHeight w:val="828"/>
        </w:trPr>
        <w:tc>
          <w:tcPr>
            <w:tcW w:w="3789" w:type="dxa"/>
          </w:tcPr>
          <w:p w14:paraId="010C79FC" w14:textId="77777777" w:rsidR="00C45EF0" w:rsidRPr="0054477A" w:rsidRDefault="00C45EF0" w:rsidP="00C45EF0">
            <w:r w:rsidRPr="0054477A">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5BF6F6EF">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following </w:t>
            </w:r>
          </w:p>
          <w:p w14:paraId="08CFA548" w14:textId="77777777" w:rsidR="00C45EF0" w:rsidRPr="0054477A" w:rsidRDefault="00C45EF0" w:rsidP="00C45EF0">
            <w:pPr>
              <w:jc w:val="both"/>
            </w:pPr>
          </w:p>
        </w:tc>
      </w:tr>
      <w:tr w:rsidR="00C45EF0" w:rsidRPr="0054477A" w14:paraId="780D2147" w14:textId="77777777" w:rsidTr="5BF6F6EF">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5BF6F6EF">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5BF6F6EF">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5BF6F6EF">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5BF6F6EF">
        <w:trPr>
          <w:trHeight w:val="828"/>
        </w:trPr>
        <w:tc>
          <w:tcPr>
            <w:tcW w:w="8391" w:type="dxa"/>
            <w:gridSpan w:val="3"/>
          </w:tcPr>
          <w:p w14:paraId="6645375F" w14:textId="1740559C" w:rsidR="00C45EF0" w:rsidRPr="00167BC2" w:rsidRDefault="00C45EF0" w:rsidP="00C45EF0">
            <w:pPr>
              <w:tabs>
                <w:tab w:val="left" w:pos="3780"/>
              </w:tabs>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27" w:author="Lizzie Timmins (NESO)" w:date="2024-11-05T16:07:00Z">
              <w:r w:rsidRPr="00167BC2" w:rsidDel="005F4184">
                <w:rPr>
                  <w:rFonts w:cs="Arial"/>
                  <w:i/>
                  <w:szCs w:val="24"/>
                </w:rPr>
                <w:delText xml:space="preserve">Medium </w:delText>
              </w:r>
            </w:del>
            <w:r w:rsidRPr="00167BC2">
              <w:rPr>
                <w:rFonts w:cs="Arial"/>
                <w:i/>
                <w:szCs w:val="24"/>
              </w:rPr>
              <w:t xml:space="preserve">Power Station </w:t>
            </w:r>
            <w:del w:id="28" w:author="Lizzie Timmins (NESO)" w:date="2024-11-05T16:07:00Z">
              <w:r w:rsidRPr="00167BC2" w:rsidDel="005F4184">
                <w:rPr>
                  <w:rFonts w:cs="Arial"/>
                  <w:i/>
                  <w:szCs w:val="24"/>
                </w:rPr>
                <w:delText xml:space="preserve">or a Relevant Embedded Small Power Station </w:delText>
              </w:r>
            </w:del>
            <w:r w:rsidRPr="00167BC2">
              <w:rPr>
                <w:rFonts w:cs="Arial"/>
                <w:i/>
                <w:szCs w:val="24"/>
              </w:rPr>
              <w:t>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5BF6F6EF">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5BF6F6EF">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41D050A2" w:rsidR="00C45EF0" w:rsidRDefault="57347497" w:rsidP="287DBB32">
            <w:pPr>
              <w:jc w:val="both"/>
              <w:rPr>
                <w:rFonts w:cs="Arial"/>
              </w:rPr>
            </w:pPr>
            <w:r w:rsidRPr="287DBB32">
              <w:rPr>
                <w:rFonts w:cs="Arial"/>
                <w:i/>
                <w:iCs/>
              </w:rPr>
              <w:t xml:space="preserve">Insert name address and registered number </w:t>
            </w:r>
            <w:r w:rsidRPr="287DBB32">
              <w:rPr>
                <w:rFonts w:cs="Arial"/>
              </w:rPr>
              <w:t xml:space="preserve">who is party to a </w:t>
            </w:r>
            <w:r w:rsidRPr="287DBB32">
              <w:rPr>
                <w:rFonts w:cs="Arial"/>
                <w:b/>
                <w:bCs/>
              </w:rPr>
              <w:t>BELLA</w:t>
            </w:r>
            <w:r w:rsidRPr="287DBB32">
              <w:rPr>
                <w:rFonts w:cs="Arial"/>
              </w:rPr>
              <w:t xml:space="preserve"> with </w:t>
            </w:r>
            <w:r w:rsidRPr="287DBB32">
              <w:rPr>
                <w:rFonts w:cs="Arial"/>
                <w:b/>
                <w:bCs/>
              </w:rPr>
              <w:t xml:space="preserve">The Company </w:t>
            </w:r>
            <w:r w:rsidRPr="287DBB32">
              <w:rPr>
                <w:rFonts w:cs="Arial"/>
              </w:rPr>
              <w:t>or the subject of the</w:t>
            </w:r>
            <w:r w:rsidRPr="287DBB32">
              <w:rPr>
                <w:rFonts w:cs="Arial"/>
                <w:b/>
                <w:bCs/>
              </w:rPr>
              <w:t xml:space="preserve"> </w:t>
            </w:r>
            <w:del w:id="29" w:author="Angela Quinn (NESO)" w:date="2024-10-28T02:07:00Z">
              <w:r w:rsidR="00C45EF0" w:rsidRPr="287DBB32" w:rsidDel="57347497">
                <w:rPr>
                  <w:rFonts w:cs="Arial"/>
                  <w:b/>
                  <w:bCs/>
                </w:rPr>
                <w:delText>Request for a Statement of Works</w:delText>
              </w:r>
            </w:del>
            <w:ins w:id="30" w:author="Angela Quinn (NESO)" w:date="2024-10-28T02:07:00Z">
              <w:r w:rsidR="66429954" w:rsidRPr="287DBB32">
                <w:rPr>
                  <w:rFonts w:cs="Arial"/>
                  <w:b/>
                  <w:bCs/>
                </w:rPr>
                <w:t>Transmission Evaluation Application</w:t>
              </w:r>
            </w:ins>
            <w:r w:rsidRPr="287DBB32">
              <w:rPr>
                <w:rFonts w:cs="Arial"/>
              </w:rPr>
              <w:t>.</w:t>
            </w:r>
          </w:p>
          <w:p w14:paraId="3F3FC9D5" w14:textId="77777777" w:rsidR="00C45EF0" w:rsidRPr="0054477A" w:rsidRDefault="00C45EF0" w:rsidP="00C45EF0">
            <w:pPr>
              <w:rPr>
                <w:rFonts w:cs="Arial"/>
                <w:i/>
                <w:szCs w:val="24"/>
              </w:rPr>
            </w:pPr>
          </w:p>
        </w:tc>
      </w:tr>
      <w:tr w:rsidR="00C45EF0" w:rsidRPr="0054477A" w14:paraId="65D33AF3" w14:textId="77777777" w:rsidTr="5BF6F6EF">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788278CD" w:rsidR="00C45EF0" w:rsidRDefault="57347497" w:rsidP="287DBB32">
            <w:pPr>
              <w:jc w:val="both"/>
              <w:rPr>
                <w:rFonts w:cs="Arial"/>
              </w:rPr>
            </w:pPr>
            <w:r w:rsidRPr="287DBB32">
              <w:rPr>
                <w:rFonts w:cs="Arial"/>
              </w:rPr>
              <w:t>the information provided by the [</w:t>
            </w:r>
            <w:r w:rsidRPr="287DBB32">
              <w:rPr>
                <w:rFonts w:cs="Arial"/>
                <w:b/>
                <w:bCs/>
              </w:rPr>
              <w:t>Developer</w:t>
            </w:r>
            <w:r w:rsidRPr="287DBB32">
              <w:rPr>
                <w:rFonts w:cs="Arial"/>
                <w:i/>
                <w:iCs/>
              </w:rPr>
              <w:t>-BELLA</w:t>
            </w:r>
            <w:r w:rsidRPr="287DBB32">
              <w:rPr>
                <w:rFonts w:cs="Arial"/>
              </w:rPr>
              <w:t>]</w:t>
            </w:r>
            <w:r w:rsidRPr="287DBB32">
              <w:rPr>
                <w:rFonts w:cs="Arial"/>
                <w:i/>
                <w:iCs/>
              </w:rPr>
              <w:t xml:space="preserve"> </w:t>
            </w:r>
            <w:r w:rsidRPr="287DBB32">
              <w:rPr>
                <w:rFonts w:cs="Arial"/>
              </w:rPr>
              <w:t>[</w:t>
            </w:r>
            <w:r w:rsidRPr="287DBB32">
              <w:rPr>
                <w:rFonts w:cs="Arial"/>
                <w:b/>
                <w:bCs/>
              </w:rPr>
              <w:t xml:space="preserve">User </w:t>
            </w:r>
            <w:r w:rsidRPr="287DBB32">
              <w:rPr>
                <w:rFonts w:cs="Arial"/>
              </w:rPr>
              <w:t xml:space="preserve">in respect of the </w:t>
            </w:r>
            <w:r w:rsidRPr="287DBB32">
              <w:rPr>
                <w:rFonts w:cs="Arial"/>
                <w:b/>
                <w:bCs/>
              </w:rPr>
              <w:t xml:space="preserve">Developer </w:t>
            </w:r>
            <w:r w:rsidRPr="287DBB32">
              <w:rPr>
                <w:rFonts w:cs="Arial"/>
              </w:rPr>
              <w:t>in the</w:t>
            </w:r>
            <w:r w:rsidRPr="287DBB32">
              <w:rPr>
                <w:rFonts w:cs="Arial"/>
                <w:b/>
                <w:bCs/>
              </w:rPr>
              <w:t xml:space="preserve"> </w:t>
            </w:r>
            <w:del w:id="31" w:author="Angela Quinn (NESO)" w:date="2024-10-28T02:06:00Z">
              <w:r w:rsidR="00C45EF0" w:rsidRPr="287DBB32" w:rsidDel="57347497">
                <w:rPr>
                  <w:rFonts w:cs="Arial"/>
                  <w:b/>
                  <w:bCs/>
                </w:rPr>
                <w:delText>Request for a Statement of Works</w:delText>
              </w:r>
            </w:del>
            <w:ins w:id="32" w:author="Angela Quinn (NESO)" w:date="2024-10-28T02:06:00Z">
              <w:r w:rsidR="397EFA62" w:rsidRPr="287DBB32">
                <w:rPr>
                  <w:rFonts w:cs="Arial"/>
                  <w:b/>
                  <w:bCs/>
                </w:rPr>
                <w:t>Transmission Evaluatio</w:t>
              </w:r>
            </w:ins>
            <w:ins w:id="33" w:author="Angela Quinn (NESO)" w:date="2024-10-28T02:07:00Z">
              <w:r w:rsidR="397EFA62" w:rsidRPr="287DBB32">
                <w:rPr>
                  <w:rFonts w:cs="Arial"/>
                  <w:b/>
                  <w:bCs/>
                </w:rPr>
                <w:t>n Application</w:t>
              </w:r>
            </w:ins>
            <w:r w:rsidRPr="287DBB32">
              <w:rPr>
                <w:rFonts w:cs="Arial"/>
              </w:rPr>
              <w:t>-</w:t>
            </w:r>
            <w:r w:rsidRPr="287DBB32">
              <w:rPr>
                <w:rFonts w:cs="Arial"/>
                <w:i/>
                <w:iCs/>
              </w:rPr>
              <w:t xml:space="preserve">relevant embedded </w:t>
            </w:r>
            <w:del w:id="34" w:author="Lizzie Timmins (NESO)" w:date="2024-11-05T16:07:00Z">
              <w:r w:rsidRPr="287DBB32" w:rsidDel="005F4184">
                <w:rPr>
                  <w:rFonts w:cs="Arial"/>
                  <w:i/>
                  <w:iCs/>
                </w:rPr>
                <w:delText xml:space="preserve">medium\small </w:delText>
              </w:r>
            </w:del>
            <w:r w:rsidRPr="287DBB32">
              <w:rPr>
                <w:rFonts w:cs="Arial"/>
                <w:i/>
                <w:iCs/>
              </w:rPr>
              <w:t>power station</w:t>
            </w:r>
            <w:r w:rsidRPr="287DBB32">
              <w:rPr>
                <w:rFonts w:cs="Arial"/>
              </w:rPr>
              <w:t>]</w:t>
            </w:r>
            <w:r w:rsidRPr="287DBB32">
              <w:rPr>
                <w:rFonts w:cs="Arial"/>
                <w:i/>
                <w:iCs/>
              </w:rPr>
              <w:t xml:space="preserve"> </w:t>
            </w:r>
            <w:r w:rsidRPr="287DBB32">
              <w:rPr>
                <w:rFonts w:cs="Arial"/>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5BF6F6EF">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  ]]</w:t>
            </w:r>
          </w:p>
        </w:tc>
      </w:tr>
      <w:tr w:rsidR="00C45EF0" w:rsidRPr="0054477A" w14:paraId="631A50D7" w14:textId="77777777" w:rsidTr="5BF6F6EF">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5BF6F6EF">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5BF6F6EF">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5BF6F6EF">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r w:rsidR="00166438" w:rsidRPr="0054477A" w14:paraId="7475E8A8" w14:textId="77777777" w:rsidTr="5BF6F6EF">
        <w:trPr>
          <w:trHeight w:val="828"/>
          <w:ins w:id="35" w:author="Lizzie Timmins (NESO)" w:date="2024-10-15T15:23:00Z"/>
        </w:trPr>
        <w:tc>
          <w:tcPr>
            <w:tcW w:w="8391" w:type="dxa"/>
            <w:gridSpan w:val="3"/>
          </w:tcPr>
          <w:p w14:paraId="06181B89" w14:textId="2CBA2EB8" w:rsidR="00166438" w:rsidRPr="00166438" w:rsidRDefault="5BADFF50" w:rsidP="287DBB32">
            <w:pPr>
              <w:pStyle w:val="Level1Heading"/>
              <w:numPr>
                <w:ilvl w:val="0"/>
                <w:numId w:val="0"/>
              </w:numPr>
              <w:spacing w:before="240"/>
              <w:ind w:left="851" w:hanging="851"/>
              <w:rPr>
                <w:ins w:id="36" w:author="Lizzie Timmins (NESO)" w:date="2024-10-15T15:23:00Z"/>
                <w:rFonts w:ascii="Arial" w:hAnsi="Arial"/>
                <w:b w:val="0"/>
                <w:caps w:val="0"/>
                <w:sz w:val="24"/>
                <w:szCs w:val="24"/>
              </w:rPr>
            </w:pPr>
            <w:ins w:id="37" w:author="Lizzie Timmins (NESO)" w:date="2024-10-15T15:23: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38" w:author="Angela Quinn (NESO)" w:date="2024-10-28T01:46:00Z">
              <w:r w:rsidR="04005102" w:rsidRPr="287DBB32">
                <w:rPr>
                  <w:rFonts w:ascii="Arial" w:hAnsi="Arial"/>
                  <w:b w:val="0"/>
                  <w:i/>
                  <w:iCs/>
                  <w:caps w:val="0"/>
                  <w:sz w:val="24"/>
                  <w:szCs w:val="24"/>
                </w:rPr>
                <w:t>with/</w:t>
              </w:r>
            </w:ins>
            <w:ins w:id="39" w:author="Angela Quinn (NESO)" w:date="2024-10-18T15:46:00Z">
              <w:r w:rsidR="1AA8C4E2" w:rsidRPr="287DBB32">
                <w:rPr>
                  <w:rFonts w:ascii="Arial" w:hAnsi="Arial"/>
                  <w:b w:val="0"/>
                  <w:i/>
                  <w:iCs/>
                  <w:caps w:val="0"/>
                  <w:sz w:val="24"/>
                  <w:szCs w:val="24"/>
                </w:rPr>
                <w:t xml:space="preserve">without </w:t>
              </w:r>
              <w:r w:rsidR="1AA8C4E2" w:rsidRPr="287DBB32">
                <w:rPr>
                  <w:rFonts w:ascii="Arial" w:hAnsi="Arial"/>
                  <w:i/>
                  <w:iCs/>
                  <w:caps w:val="0"/>
                  <w:sz w:val="24"/>
                  <w:szCs w:val="24"/>
                </w:rPr>
                <w:t>Reservation</w:t>
              </w:r>
              <w:r w:rsidR="1AA8C4E2" w:rsidRPr="287DBB32">
                <w:rPr>
                  <w:rFonts w:ascii="Arial" w:hAnsi="Arial"/>
                  <w:b w:val="0"/>
                  <w:i/>
                  <w:iCs/>
                  <w:caps w:val="0"/>
                  <w:sz w:val="24"/>
                  <w:szCs w:val="24"/>
                </w:rPr>
                <w:t xml:space="preserve"> only</w:t>
              </w:r>
              <w:r w:rsidR="1AA8C4E2" w:rsidRPr="287DBB32">
                <w:rPr>
                  <w:rFonts w:ascii="Arial" w:hAnsi="Arial"/>
                  <w:b w:val="0"/>
                  <w:caps w:val="0"/>
                  <w:sz w:val="24"/>
                  <w:szCs w:val="24"/>
                </w:rPr>
                <w:t>]</w:t>
              </w:r>
            </w:ins>
          </w:p>
          <w:p w14:paraId="65E50C6B" w14:textId="12F965F3" w:rsidR="00166438" w:rsidRPr="00166438" w:rsidRDefault="5BADFF50" w:rsidP="00166438">
            <w:pPr>
              <w:pStyle w:val="Level1Heading"/>
              <w:numPr>
                <w:ilvl w:val="0"/>
                <w:numId w:val="0"/>
              </w:numPr>
              <w:spacing w:before="240" w:line="240" w:lineRule="auto"/>
              <w:ind w:left="851" w:hanging="851"/>
              <w:rPr>
                <w:ins w:id="40" w:author="Lizzie Timmins (NESO)" w:date="2024-10-15T15:23:00Z"/>
                <w:rFonts w:ascii="Arial" w:hAnsi="Arial"/>
                <w:sz w:val="24"/>
                <w:szCs w:val="24"/>
              </w:rPr>
            </w:pPr>
            <w:ins w:id="41" w:author="Lizzie Timmins (NESO)" w:date="2024-10-15T15:23:00Z">
              <w:r w:rsidRPr="287DBB32">
                <w:rPr>
                  <w:rFonts w:ascii="Arial" w:hAnsi="Arial"/>
                  <w:sz w:val="24"/>
                  <w:szCs w:val="24"/>
                </w:rPr>
                <w:t>1.2</w:t>
              </w:r>
              <w:r w:rsidR="00166438">
                <w:tab/>
              </w:r>
            </w:ins>
            <w:ins w:id="42" w:author="Angela Quinn (NESO)" w:date="2024-10-28T01:46:00Z">
              <w:r w:rsidR="5C790B70" w:rsidRPr="287DBB32">
                <w:rPr>
                  <w:rFonts w:ascii="Arial" w:hAnsi="Arial"/>
                  <w:sz w:val="24"/>
                  <w:szCs w:val="24"/>
                </w:rPr>
                <w:t xml:space="preserve"> </w:t>
              </w:r>
            </w:ins>
            <w:ins w:id="43" w:author="Lizzie Timmins (NESO)" w:date="2024-10-15T15:23:00Z">
              <w:r w:rsidRPr="287DBB32">
                <w:rPr>
                  <w:rFonts w:ascii="Arial" w:hAnsi="Arial"/>
                  <w:sz w:val="24"/>
                  <w:szCs w:val="24"/>
                </w:rPr>
                <w:t>GATED Application AND OFFER PRocess – GATE 1 Conditional Clause</w:t>
              </w:r>
            </w:ins>
            <w:ins w:id="44" w:author="Angela Quinn (NESO)" w:date="2024-10-28T01:45:00Z">
              <w:r w:rsidR="20FBDD82" w:rsidRPr="287DBB32">
                <w:rPr>
                  <w:rFonts w:ascii="Arial" w:hAnsi="Arial"/>
                  <w:sz w:val="24"/>
                  <w:szCs w:val="24"/>
                </w:rPr>
                <w:t xml:space="preserve"> [AND RESERVATION]</w:t>
              </w:r>
            </w:ins>
          </w:p>
          <w:p w14:paraId="1F1A40CF" w14:textId="77777777" w:rsidR="00166438" w:rsidRPr="00166438" w:rsidRDefault="00166438" w:rsidP="00166438">
            <w:pPr>
              <w:spacing w:after="240"/>
              <w:ind w:left="691" w:right="14" w:hanging="677"/>
              <w:jc w:val="both"/>
              <w:rPr>
                <w:ins w:id="45" w:author="Lizzie Timmins (NESO)" w:date="2024-10-15T15:23:00Z"/>
                <w:rFonts w:cs="Arial"/>
                <w:szCs w:val="24"/>
              </w:rPr>
            </w:pPr>
            <w:ins w:id="46" w:author="Lizzie Timmins (NESO)" w:date="2024-10-15T15:23: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Bilateral Connection Agreement] [Bilateral Embedded Generation Agreement</w:t>
              </w:r>
              <w:r w:rsidRPr="00166438">
                <w:rPr>
                  <w:rFonts w:cs="Arial"/>
                  <w:szCs w:val="24"/>
                </w:rPr>
                <w:t xml:space="preserve">]] are conditional on: </w:t>
              </w:r>
            </w:ins>
          </w:p>
          <w:p w14:paraId="4D351A2B" w14:textId="77777777" w:rsidR="00166438" w:rsidRPr="00166438" w:rsidRDefault="00166438" w:rsidP="00166438">
            <w:pPr>
              <w:spacing w:after="240"/>
              <w:ind w:left="691" w:right="14"/>
              <w:jc w:val="both"/>
              <w:rPr>
                <w:ins w:id="47" w:author="Lizzie Timmins (NESO)" w:date="2024-10-15T15:23:00Z"/>
                <w:rFonts w:cs="Arial"/>
                <w:szCs w:val="24"/>
              </w:rPr>
            </w:pPr>
            <w:ins w:id="48" w:author="Lizzie Timmins (NESO)" w:date="2024-10-15T15:23: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0939BCB7" w14:textId="77777777" w:rsidR="00166438" w:rsidRPr="00166438" w:rsidRDefault="00166438" w:rsidP="00166438">
            <w:pPr>
              <w:spacing w:after="240"/>
              <w:ind w:left="691" w:right="14"/>
              <w:jc w:val="both"/>
              <w:rPr>
                <w:ins w:id="49" w:author="Lizzie Timmins (NESO)" w:date="2024-10-15T15:23:00Z"/>
                <w:rFonts w:cs="Arial"/>
                <w:szCs w:val="24"/>
              </w:rPr>
            </w:pPr>
            <w:ins w:id="50" w:author="Lizzie Timmins (NESO)" w:date="2024-10-15T15:23: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7096AD6" w14:textId="77777777" w:rsidR="00166438" w:rsidRPr="00166438" w:rsidRDefault="00166438" w:rsidP="00166438">
            <w:pPr>
              <w:spacing w:after="240"/>
              <w:ind w:left="691" w:right="14"/>
              <w:jc w:val="both"/>
              <w:rPr>
                <w:ins w:id="51" w:author="Lizzie Timmins (NESO)" w:date="2024-10-15T15:23:00Z"/>
                <w:rFonts w:cs="Arial"/>
                <w:i/>
                <w:iCs/>
                <w:szCs w:val="24"/>
              </w:rPr>
            </w:pPr>
            <w:ins w:id="52" w:author="Lizzie Timmins (NESO)" w:date="2024-10-15T15:23:00Z">
              <w:r w:rsidRPr="00166438">
                <w:rPr>
                  <w:rFonts w:cs="Arial"/>
                  <w:szCs w:val="24"/>
                </w:rPr>
                <w:t>1.2.1.3</w:t>
              </w:r>
              <w:r w:rsidRPr="00166438">
                <w:rPr>
                  <w:rFonts w:cs="Arial"/>
                  <w:szCs w:val="24"/>
                </w:rPr>
                <w:tab/>
                <w:t xml:space="preserve">the </w:t>
              </w:r>
              <w:r w:rsidRPr="00166438">
                <w:rPr>
                  <w:rFonts w:cs="Arial"/>
                  <w:b/>
                  <w:bCs/>
                  <w:szCs w:val="24"/>
                </w:rPr>
                <w:t>User</w:t>
              </w:r>
              <w:r w:rsidRPr="00166438">
                <w:rPr>
                  <w:rFonts w:cs="Arial"/>
                  <w:szCs w:val="24"/>
                </w:rPr>
                <w:t xml:space="preserve"> accepting the terms of the [</w:t>
              </w:r>
              <w:r w:rsidRPr="00166438">
                <w:rPr>
                  <w:rFonts w:cs="Arial"/>
                  <w:b/>
                  <w:bCs/>
                  <w:szCs w:val="24"/>
                </w:rPr>
                <w:t xml:space="preserve">Gate 2 Offer]; </w:t>
              </w:r>
              <w:r w:rsidRPr="00166438">
                <w:rPr>
                  <w:rFonts w:cs="Arial"/>
                  <w:i/>
                  <w:iCs/>
                  <w:szCs w:val="24"/>
                </w:rPr>
                <w:t>[and</w:t>
              </w:r>
            </w:ins>
          </w:p>
          <w:p w14:paraId="0F54499E" w14:textId="77777777" w:rsidR="00166438" w:rsidRPr="00166438" w:rsidRDefault="00166438" w:rsidP="00166438">
            <w:pPr>
              <w:spacing w:after="240"/>
              <w:ind w:left="691" w:right="14"/>
              <w:jc w:val="both"/>
              <w:rPr>
                <w:ins w:id="53" w:author="Lizzie Timmins (NESO)" w:date="2024-10-15T15:23:00Z"/>
                <w:rFonts w:cs="Arial"/>
                <w:szCs w:val="24"/>
              </w:rPr>
            </w:pPr>
            <w:ins w:id="54" w:author="Lizzie Timmins (NESO)" w:date="2024-10-15T15:23:00Z">
              <w:r w:rsidRPr="00166438">
                <w:rPr>
                  <w:rFonts w:cs="Arial"/>
                  <w:i/>
                  <w:iCs/>
                  <w:szCs w:val="24"/>
                </w:rPr>
                <w:t xml:space="preserve">in the case of a </w:t>
              </w:r>
              <w:r w:rsidRPr="00166438">
                <w:rPr>
                  <w:rFonts w:cs="Arial"/>
                  <w:b/>
                  <w:bCs/>
                  <w:i/>
                  <w:iCs/>
                  <w:szCs w:val="24"/>
                </w:rPr>
                <w:t>BEGA</w:t>
              </w:r>
              <w:r w:rsidRPr="00166438">
                <w:rPr>
                  <w:rFonts w:cs="Arial"/>
                  <w:i/>
                  <w:iCs/>
                  <w:szCs w:val="24"/>
                </w:rPr>
                <w:t>,</w:t>
              </w:r>
              <w:r w:rsidRPr="00166438">
                <w:rPr>
                  <w:rFonts w:cs="Arial"/>
                  <w:b/>
                  <w:bCs/>
                  <w:szCs w:val="24"/>
                </w:rPr>
                <w:t xml:space="preserve"> </w:t>
              </w:r>
              <w:r w:rsidRPr="00166438">
                <w:rPr>
                  <w:rFonts w:cs="Arial"/>
                  <w:szCs w:val="24"/>
                </w:rPr>
                <w:t xml:space="preserve">1.2.1.4 the owner/operator of the </w:t>
              </w:r>
              <w:r w:rsidRPr="00166438">
                <w:rPr>
                  <w:rFonts w:cs="Arial"/>
                  <w:b/>
                  <w:bCs/>
                  <w:szCs w:val="24"/>
                </w:rPr>
                <w:t>Distribution System</w:t>
              </w:r>
              <w:r w:rsidRPr="00166438">
                <w:rPr>
                  <w:rFonts w:cs="Arial"/>
                  <w:szCs w:val="24"/>
                </w:rPr>
                <w:t xml:space="preserve"> accepting the related </w:t>
              </w:r>
              <w:r w:rsidRPr="00166438">
                <w:rPr>
                  <w:rFonts w:cs="Arial"/>
                  <w:b/>
                  <w:bCs/>
                  <w:szCs w:val="24"/>
                </w:rPr>
                <w:t>Gate 2 Offer</w:t>
              </w:r>
              <w:r w:rsidRPr="00166438">
                <w:rPr>
                  <w:rFonts w:cs="Arial"/>
                  <w:szCs w:val="24"/>
                </w:rPr>
                <w:t>.]</w:t>
              </w:r>
            </w:ins>
          </w:p>
          <w:p w14:paraId="2F98FCE1" w14:textId="05B6F4C9" w:rsidR="00166438" w:rsidRPr="00166438" w:rsidRDefault="5BADFF50" w:rsidP="4B06BFC0">
            <w:pPr>
              <w:spacing w:after="240"/>
              <w:ind w:left="691" w:right="14" w:hanging="691"/>
              <w:jc w:val="both"/>
              <w:rPr>
                <w:ins w:id="55" w:author="Lizzie Timmins (NESO)" w:date="2024-10-15T15:23:00Z"/>
                <w:rFonts w:cs="Arial"/>
              </w:rPr>
            </w:pPr>
            <w:ins w:id="56" w:author="Lizzie Timmins (NESO)" w:date="2024-10-15T15:23:00Z">
              <w:r w:rsidRPr="287DBB32">
                <w:rPr>
                  <w:rFonts w:cs="Arial"/>
                </w:rPr>
                <w:t>1.2.2</w:t>
              </w:r>
              <w:r w:rsidR="00166438">
                <w:tab/>
              </w:r>
              <w:r w:rsidRPr="287DBB32">
                <w:rPr>
                  <w:rFonts w:cs="Arial"/>
                </w:rPr>
                <w:t xml:space="preserve">The parties agree </w:t>
              </w:r>
            </w:ins>
            <w:ins w:id="57" w:author="Angela Quinn (NESO)" w:date="2024-10-28T01:52:00Z">
              <w:r w:rsidR="36B8E7F5" w:rsidRPr="287DBB32">
                <w:rPr>
                  <w:rFonts w:cs="Arial"/>
                </w:rPr>
                <w:t>and acknowl</w:t>
              </w:r>
            </w:ins>
            <w:ins w:id="58" w:author="Angela Quinn (NESO)" w:date="2024-10-28T01:57:00Z">
              <w:r w:rsidR="0DBD309C" w:rsidRPr="287DBB32">
                <w:rPr>
                  <w:rFonts w:cs="Arial"/>
                </w:rPr>
                <w:t>e</w:t>
              </w:r>
            </w:ins>
            <w:ins w:id="59" w:author="Angela Quinn (NESO)" w:date="2024-10-28T01:52:00Z">
              <w:r w:rsidR="36B8E7F5" w:rsidRPr="287DBB32">
                <w:rPr>
                  <w:rFonts w:cs="Arial"/>
                </w:rPr>
                <w:t xml:space="preserve">dge </w:t>
              </w:r>
            </w:ins>
            <w:ins w:id="60" w:author="Lizzie Timmins (NESO)" w:date="2024-10-15T15:23:00Z">
              <w:r w:rsidRPr="287DBB32">
                <w:rPr>
                  <w:rFonts w:cs="Arial"/>
                </w:rPr>
                <w:t xml:space="preserve">that until the </w:t>
              </w:r>
              <w:r w:rsidRPr="287DBB32">
                <w:rPr>
                  <w:rFonts w:cs="Arial"/>
                  <w:b/>
                  <w:bCs/>
                </w:rPr>
                <w:t>Gate 2 Date</w:t>
              </w:r>
              <w:r w:rsidRPr="287DBB32">
                <w:rPr>
                  <w:rFonts w:cs="Arial"/>
                </w:rPr>
                <w:t xml:space="preserve">, the </w:t>
              </w:r>
            </w:ins>
            <w:proofErr w:type="gramStart"/>
            <w:ins w:id="61" w:author="Angela Quinn (NESO)" w:date="2024-10-18T16:04:00Z">
              <w:r w:rsidR="3C019BCE" w:rsidRPr="287DBB32">
                <w:rPr>
                  <w:rFonts w:cs="Arial"/>
                </w:rPr>
                <w:t>rights</w:t>
              </w:r>
              <w:proofErr w:type="gramEnd"/>
              <w:r w:rsidR="3C019BCE" w:rsidRPr="287DBB32">
                <w:rPr>
                  <w:rFonts w:cs="Arial"/>
                </w:rPr>
                <w:t xml:space="preserve"> and obligations of each party pursuant to this</w:t>
              </w:r>
            </w:ins>
            <w:ins w:id="62" w:author="Lizzie Timmins (NESO)" w:date="2024-10-15T15:23:00Z">
              <w:r w:rsidRPr="287DBB32">
                <w:rPr>
                  <w:rFonts w:cs="Arial"/>
                </w:rPr>
                <w:t xml:space="preserve">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w:t>
              </w:r>
            </w:ins>
            <w:ins w:id="63" w:author="Angela Quinn (NESO)" w:date="2024-10-18T16:12:00Z">
              <w:r w:rsidR="756A8A14" w:rsidRPr="287DBB32">
                <w:rPr>
                  <w:rFonts w:cs="Arial"/>
                </w:rPr>
                <w:t xml:space="preserve"> </w:t>
              </w:r>
            </w:ins>
            <w:ins w:id="64" w:author="Angela Quinn (NESO)" w:date="2024-10-18T16:13:00Z">
              <w:r w:rsidR="4E951019" w:rsidRPr="287DBB32">
                <w:rPr>
                  <w:rFonts w:cs="Arial"/>
                </w:rPr>
                <w:t>and Clause 13</w:t>
              </w:r>
            </w:ins>
            <w:ins w:id="65" w:author="Angela Quinn (NESO)" w:date="2024-10-28T01:40:00Z">
              <w:r w:rsidR="2B7ED3C9" w:rsidRPr="287DBB32">
                <w:rPr>
                  <w:rFonts w:cs="Arial"/>
                </w:rPr>
                <w:t xml:space="preserve"> –</w:t>
              </w:r>
            </w:ins>
            <w:ins w:id="66" w:author="Angela Quinn (NESO)" w:date="2024-10-28T01:50:00Z">
              <w:r w:rsidR="278B4F98" w:rsidRPr="287DBB32">
                <w:rPr>
                  <w:rFonts w:cs="Arial"/>
                </w:rPr>
                <w:t xml:space="preserve"> </w:t>
              </w:r>
            </w:ins>
            <w:ins w:id="67" w:author="Angela Quinn (NESO)" w:date="2024-10-28T01:40:00Z">
              <w:r w:rsidR="2B7ED3C9" w:rsidRPr="004A25EA">
                <w:rPr>
                  <w:rFonts w:cs="Arial"/>
                  <w:i/>
                  <w:iCs/>
                </w:rPr>
                <w:t>edit to include any other provisions agreed between the parties as useful to inc</w:t>
              </w:r>
            </w:ins>
            <w:ins w:id="68" w:author="Angela Quinn (NESO)" w:date="2024-10-28T01:41:00Z">
              <w:r w:rsidR="2B7ED3C9" w:rsidRPr="004A25EA">
                <w:rPr>
                  <w:rFonts w:cs="Arial"/>
                  <w:i/>
                  <w:iCs/>
                </w:rPr>
                <w:t>lude</w:t>
              </w:r>
            </w:ins>
            <w:ins w:id="69" w:author="Lizzie Timmins (NESO)" w:date="2024-10-15T15:23:00Z">
              <w:r w:rsidRPr="287DBB32">
                <w:rPr>
                  <w:rFonts w:cs="Arial"/>
                  <w:b/>
                  <w:bCs/>
                </w:rPr>
                <w:t xml:space="preserve">) </w:t>
              </w:r>
              <w:r w:rsidRPr="287DBB32">
                <w:rPr>
                  <w:rFonts w:cs="Arial"/>
                </w:rPr>
                <w:t>and the</w:t>
              </w:r>
              <w:r w:rsidRPr="287DBB32">
                <w:rPr>
                  <w:rFonts w:cs="Arial"/>
                  <w:b/>
                  <w:bCs/>
                </w:rPr>
                <w:t xml:space="preserve"> [Bilateral Connection Agreement] [Bilateral Embedded Generation Agreement] </w:t>
              </w:r>
              <w:r w:rsidRPr="287DBB32">
                <w:rPr>
                  <w:rFonts w:cs="Arial"/>
                </w:rPr>
                <w:t xml:space="preserve">shall </w:t>
              </w:r>
            </w:ins>
            <w:ins w:id="70" w:author="Angela Quinn (NESO)" w:date="2024-10-18T16:05:00Z">
              <w:r w:rsidR="0CC490DF" w:rsidRPr="287DBB32">
                <w:rPr>
                  <w:rFonts w:cs="Arial"/>
                </w:rPr>
                <w:t>be suspended</w:t>
              </w:r>
            </w:ins>
            <w:ins w:id="71" w:author="Lizzie Timmins (NESO)" w:date="2024-10-15T15:23:00Z">
              <w:r w:rsidRPr="287DBB32">
                <w:rPr>
                  <w:rFonts w:cs="Arial"/>
                </w:rPr>
                <w:t xml:space="preserve">. </w:t>
              </w:r>
            </w:ins>
          </w:p>
          <w:p w14:paraId="5B9D7ACC" w14:textId="28C64418" w:rsidR="00166438" w:rsidRPr="00166438" w:rsidRDefault="5BADFF50" w:rsidP="287DBB32">
            <w:pPr>
              <w:spacing w:after="240"/>
              <w:ind w:left="691" w:right="14" w:hanging="691"/>
              <w:jc w:val="both"/>
              <w:rPr>
                <w:ins w:id="72" w:author="Angela Quinn (NESO)" w:date="2024-10-28T01:56:00Z"/>
                <w:rFonts w:cs="Arial"/>
              </w:rPr>
            </w:pPr>
            <w:ins w:id="73" w:author="Lizzie Timmins (NESO)" w:date="2024-10-15T15:23:00Z">
              <w:r w:rsidRPr="5BF6F6EF">
                <w:rPr>
                  <w:rFonts w:cs="Arial"/>
                </w:rPr>
                <w:t>1.2.3</w:t>
              </w:r>
              <w:r w:rsidR="00166438">
                <w:tab/>
              </w:r>
            </w:ins>
            <w:ins w:id="74" w:author="Angela Quinn (NESO)" w:date="2024-10-28T01:53:00Z">
              <w:r w:rsidR="3F577232" w:rsidRPr="5BF6F6EF">
                <w:rPr>
                  <w:rFonts w:cs="Arial"/>
                </w:rPr>
                <w:t>[</w:t>
              </w:r>
            </w:ins>
            <w:ins w:id="75" w:author="Lizzie Timmins (NESO)" w:date="2024-10-15T15:23: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w:t>
              </w:r>
            </w:ins>
            <w:ins w:id="76" w:author="Angela Quinn (NESO)" w:date="2024-10-18T16:05:00Z">
              <w:r w:rsidR="0CC490DF" w:rsidRPr="5BF6F6EF">
                <w:rPr>
                  <w:rFonts w:cs="Arial"/>
                </w:rPr>
                <w:t>x [O][P</w:t>
              </w:r>
            </w:ins>
            <w:ins w:id="77" w:author="Angela Quinn (NESO)" w:date="2024-10-18T16:06:00Z">
              <w:r w:rsidR="6DB61B4F" w:rsidRPr="5BF6F6EF">
                <w:rPr>
                  <w:rFonts w:cs="Arial"/>
                </w:rPr>
                <w:t>]</w:t>
              </w:r>
            </w:ins>
            <w:ins w:id="78" w:author="Lizzie Timmins (NESO)" w:date="2024-10-15T15:23:00Z">
              <w:r w:rsidRPr="5BF6F6EF">
                <w:rPr>
                  <w:rFonts w:cs="Arial"/>
                </w:rPr>
                <w:t xml:space="preserve"> to this </w:t>
              </w:r>
              <w:r w:rsidRPr="5BF6F6EF">
                <w:rPr>
                  <w:rFonts w:cs="Arial"/>
                  <w:b/>
                  <w:bCs/>
                </w:rPr>
                <w:t>Construction Agreement</w:t>
              </w:r>
              <w:r w:rsidRPr="5BF6F6EF">
                <w:rPr>
                  <w:rFonts w:cs="Arial"/>
                </w:rPr>
                <w:t xml:space="preserve"> being a proposed [</w:t>
              </w:r>
              <w:r w:rsidRPr="5BF6F6EF">
                <w:rPr>
                  <w:rFonts w:cs="Arial"/>
                  <w:b/>
                  <w:bCs/>
                </w:rPr>
                <w:t>Connection Site] [</w:t>
              </w:r>
              <w:r w:rsidRPr="004A25EA">
                <w:rPr>
                  <w:rFonts w:cs="Arial"/>
                </w:rPr>
                <w:t>Site of Connection</w:t>
              </w:r>
              <w:r w:rsidRPr="5BF6F6EF">
                <w:rPr>
                  <w:rFonts w:cs="Arial"/>
                  <w:b/>
                  <w:bCs/>
                </w:rPr>
                <w:t>]</w:t>
              </w:r>
            </w:ins>
            <w:ins w:id="79" w:author="Angela Quinn (NESO)" w:date="2024-10-28T02:35:00Z">
              <w:r w:rsidR="455E3F77" w:rsidRPr="5BF6F6EF">
                <w:rPr>
                  <w:rFonts w:cs="Arial"/>
                  <w:b/>
                  <w:bCs/>
                </w:rPr>
                <w:t xml:space="preserve">, Completion Date </w:t>
              </w:r>
              <w:r w:rsidR="455E3F77" w:rsidRPr="004A25EA">
                <w:rPr>
                  <w:rFonts w:cs="Arial"/>
                </w:rPr>
                <w:t>and requested</w:t>
              </w:r>
              <w:r w:rsidR="455E3F77" w:rsidRPr="5BF6F6EF">
                <w:rPr>
                  <w:rFonts w:cs="Arial"/>
                  <w:b/>
                  <w:bCs/>
                </w:rPr>
                <w:t xml:space="preserve"> </w:t>
              </w:r>
            </w:ins>
            <w:ins w:id="80" w:author="Angela Quinn (NESO)" w:date="2024-10-28T02:37:00Z">
              <w:r w:rsidR="5621FDF9" w:rsidRPr="5BF6F6EF">
                <w:rPr>
                  <w:rFonts w:cs="Arial"/>
                  <w:b/>
                  <w:bCs/>
                </w:rPr>
                <w:t>[</w:t>
              </w:r>
            </w:ins>
            <w:ins w:id="81" w:author="Angela Quinn (NESO)" w:date="2024-10-28T02:35:00Z">
              <w:r w:rsidR="455E3F77" w:rsidRPr="5BF6F6EF">
                <w:rPr>
                  <w:rFonts w:cs="Arial"/>
                  <w:b/>
                  <w:bCs/>
                </w:rPr>
                <w:t>Transmission Entry Capa</w:t>
              </w:r>
            </w:ins>
            <w:ins w:id="82" w:author="Angela Quinn (NESO)" w:date="2024-10-28T02:37:00Z">
              <w:r w:rsidR="1474770E" w:rsidRPr="5BF6F6EF">
                <w:rPr>
                  <w:rFonts w:cs="Arial"/>
                  <w:b/>
                  <w:bCs/>
                </w:rPr>
                <w:t>c</w:t>
              </w:r>
            </w:ins>
            <w:ins w:id="83" w:author="Angela Quinn (NESO)" w:date="2024-10-28T02:35:00Z">
              <w:r w:rsidR="455E3F77" w:rsidRPr="5BF6F6EF">
                <w:rPr>
                  <w:rFonts w:cs="Arial"/>
                  <w:b/>
                  <w:bCs/>
                </w:rPr>
                <w:t>ity</w:t>
              </w:r>
            </w:ins>
            <w:ins w:id="84" w:author="Angela Quinn (NESO)" w:date="2024-10-28T02:36:00Z">
              <w:r w:rsidR="455E3F77" w:rsidRPr="5BF6F6EF">
                <w:rPr>
                  <w:rFonts w:cs="Arial"/>
                  <w:b/>
                  <w:bCs/>
                </w:rPr>
                <w:t xml:space="preserve"> </w:t>
              </w:r>
              <w:r w:rsidR="455E3F77" w:rsidRPr="004A25EA">
                <w:rPr>
                  <w:rFonts w:cs="Arial"/>
                  <w:i/>
                  <w:iCs/>
                </w:rPr>
                <w:t>– edit for other capacity types</w:t>
              </w:r>
              <w:r w:rsidR="455E3F77" w:rsidRPr="5BF6F6EF">
                <w:rPr>
                  <w:rFonts w:cs="Arial"/>
                  <w:b/>
                  <w:bCs/>
                </w:rPr>
                <w:t>]</w:t>
              </w:r>
            </w:ins>
            <w:ins w:id="85" w:author="Lizzie Timmins (NESO)" w:date="2024-10-15T15:23:00Z">
              <w:r w:rsidR="00166438" w:rsidRPr="5BF6F6EF">
                <w:rPr>
                  <w:rFonts w:cs="Arial"/>
                  <w:b/>
                  <w:bCs/>
                </w:rPr>
                <w:t xml:space="preserve"> </w:t>
              </w:r>
              <w:r w:rsidRPr="5BF6F6EF">
                <w:rPr>
                  <w:rFonts w:cs="Arial"/>
                </w:rPr>
                <w:t xml:space="preserve">are indicative only prior to the </w:t>
              </w:r>
              <w:r w:rsidRPr="5BF6F6EF">
                <w:rPr>
                  <w:rFonts w:cs="Arial"/>
                  <w:b/>
                  <w:bCs/>
                </w:rPr>
                <w:t xml:space="preserve">Gate 2 </w:t>
              </w:r>
            </w:ins>
            <w:ins w:id="86" w:author="Angela Quinn (NESO)" w:date="2024-10-18T16:20:00Z">
              <w:r w:rsidR="4C3545DD" w:rsidRPr="5BF6F6EF">
                <w:rPr>
                  <w:rFonts w:cs="Arial"/>
                  <w:b/>
                  <w:bCs/>
                </w:rPr>
                <w:t>Date</w:t>
              </w:r>
            </w:ins>
            <w:ins w:id="87" w:author="Lizzie Timmins (NESO)" w:date="2024-10-15T15:23:00Z">
              <w:r w:rsidRPr="5BF6F6EF">
                <w:rPr>
                  <w:rFonts w:cs="Arial"/>
                </w:rPr>
                <w:t xml:space="preserve"> and shall not be binding on the parties or confer any commitment  by </w:t>
              </w:r>
              <w:r w:rsidRPr="5BF6F6EF">
                <w:rPr>
                  <w:rFonts w:cs="Arial"/>
                  <w:b/>
                  <w:bCs/>
                </w:rPr>
                <w:t>The Company</w:t>
              </w:r>
              <w:r w:rsidRPr="5BF6F6EF">
                <w:rPr>
                  <w:rFonts w:cs="Arial"/>
                </w:rPr>
                <w:t xml:space="preserve"> </w:t>
              </w:r>
            </w:ins>
            <w:ins w:id="88" w:author="Angela Quinn (NESO)" w:date="2024-10-28T02:19:00Z">
              <w:r w:rsidR="69F3546E" w:rsidRPr="5BF6F6EF">
                <w:rPr>
                  <w:rFonts w:cs="Arial"/>
                </w:rPr>
                <w:t>to the [</w:t>
              </w:r>
              <w:r w:rsidR="69F3546E" w:rsidRPr="004A25EA">
                <w:rPr>
                  <w:rFonts w:cs="Arial"/>
                  <w:b/>
                  <w:bCs/>
                </w:rPr>
                <w:t>Connection Site</w:t>
              </w:r>
              <w:r w:rsidR="69F3546E" w:rsidRPr="5BF6F6EF">
                <w:rPr>
                  <w:rFonts w:cs="Arial"/>
                </w:rPr>
                <w:t>][Site of Connection]</w:t>
              </w:r>
            </w:ins>
            <w:ins w:id="89" w:author="Angela Quinn (NESO)" w:date="2024-10-28T02:36:00Z">
              <w:r w:rsidR="2D843158" w:rsidRPr="5BF6F6EF">
                <w:rPr>
                  <w:rFonts w:cs="Arial"/>
                </w:rPr>
                <w:t xml:space="preserve">, </w:t>
              </w:r>
              <w:r w:rsidR="2D843158" w:rsidRPr="004A25EA">
                <w:rPr>
                  <w:rFonts w:cs="Arial"/>
                  <w:b/>
                  <w:bCs/>
                </w:rPr>
                <w:t>Completion Date</w:t>
              </w:r>
            </w:ins>
            <w:ins w:id="90" w:author="Angela Quinn (NESO)" w:date="2024-10-28T02:19:00Z">
              <w:r w:rsidR="69F3546E" w:rsidRPr="5BF6F6EF">
                <w:rPr>
                  <w:rFonts w:cs="Arial"/>
                </w:rPr>
                <w:t xml:space="preserve"> or requested [</w:t>
              </w:r>
              <w:r w:rsidR="69F3546E" w:rsidRPr="004A25EA">
                <w:rPr>
                  <w:rFonts w:cs="Arial"/>
                  <w:b/>
                  <w:bCs/>
                </w:rPr>
                <w:t>Transmission Entry Cap</w:t>
              </w:r>
            </w:ins>
            <w:ins w:id="91" w:author="Angela Quinn (NESO)" w:date="2024-10-28T02:20:00Z">
              <w:r w:rsidR="69F3546E" w:rsidRPr="004A25EA">
                <w:rPr>
                  <w:rFonts w:cs="Arial"/>
                  <w:b/>
                  <w:bCs/>
                </w:rPr>
                <w:t>a</w:t>
              </w:r>
            </w:ins>
            <w:ins w:id="92" w:author="Angela Quinn (NESO)" w:date="2024-10-28T02:19:00Z">
              <w:r w:rsidR="69F3546E" w:rsidRPr="004A25EA">
                <w:rPr>
                  <w:rFonts w:cs="Arial"/>
                  <w:b/>
                  <w:bCs/>
                </w:rPr>
                <w:t>city</w:t>
              </w:r>
              <w:r w:rsidR="69F3546E" w:rsidRPr="5BF6F6EF">
                <w:rPr>
                  <w:rFonts w:cs="Arial"/>
                </w:rPr>
                <w:t xml:space="preserve"> – </w:t>
              </w:r>
            </w:ins>
            <w:ins w:id="93" w:author="Angela Quinn (NESO)" w:date="2024-10-28T02:38:00Z">
              <w:r w:rsidR="1E80DAA0" w:rsidRPr="5BF6F6EF">
                <w:rPr>
                  <w:rFonts w:cs="Arial"/>
                  <w:i/>
                  <w:iCs/>
                </w:rPr>
                <w:t>add other relevant capacity refs as appropriate</w:t>
              </w:r>
            </w:ins>
            <w:ins w:id="94" w:author="Angela Quinn (NESO)" w:date="2024-10-28T02:20:00Z">
              <w:r w:rsidR="69F3546E" w:rsidRPr="5BF6F6EF">
                <w:rPr>
                  <w:rFonts w:cs="Arial"/>
                </w:rPr>
                <w:t xml:space="preserve">] </w:t>
              </w:r>
            </w:ins>
            <w:ins w:id="95" w:author="Lizzie Timmins (NESO)" w:date="2024-10-15T15:23: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96" w:author="Angela Quinn (NESO)" w:date="2024-10-28T01:53:00Z">
              <w:r w:rsidR="3B068984" w:rsidRPr="5BF6F6EF">
                <w:rPr>
                  <w:rFonts w:cs="Arial"/>
                </w:rPr>
                <w:t xml:space="preserve">- </w:t>
              </w:r>
              <w:r w:rsidR="3B068984" w:rsidRPr="5BF6F6EF">
                <w:rPr>
                  <w:rFonts w:cs="Arial"/>
                  <w:i/>
                  <w:iCs/>
                </w:rPr>
                <w:t>no reservation]</w:t>
              </w:r>
            </w:ins>
            <w:ins w:id="97" w:author="Lizzie Timmins (NESO)" w:date="2024-10-15T15:23:00Z">
              <w:r w:rsidRPr="5BF6F6EF">
                <w:rPr>
                  <w:rFonts w:cs="Arial"/>
                </w:rPr>
                <w:t>.</w:t>
              </w:r>
            </w:ins>
            <w:ins w:id="98" w:author="Angela Quinn (NESO)" w:date="2024-10-28T01:56:00Z">
              <w:r w:rsidR="078CA715" w:rsidRPr="5BF6F6EF">
                <w:rPr>
                  <w:rFonts w:cs="Arial"/>
                </w:rPr>
                <w:t xml:space="preserve"> </w:t>
              </w:r>
            </w:ins>
            <w:ins w:id="99" w:author="Angela Quinn (NESO)" w:date="2024-10-28T01:58:00Z">
              <w:r w:rsidR="2B7D25AC" w:rsidRPr="5BF6F6EF">
                <w:rPr>
                  <w:rFonts w:cs="Arial"/>
                </w:rPr>
                <w:t>[T</w:t>
              </w:r>
            </w:ins>
            <w:ins w:id="100" w:author="Angela Quinn (NESO)" w:date="2024-10-28T01:56:00Z">
              <w:r w:rsidR="078CA715" w:rsidRPr="5BF6F6EF">
                <w:rPr>
                  <w:rFonts w:cs="Arial"/>
                </w:rPr>
                <w:t xml:space="preserve">he parties further agree that the </w:t>
              </w:r>
            </w:ins>
            <w:ins w:id="101" w:author="Angela Quinn (NESO)" w:date="2024-10-28T02:37:00Z">
              <w:r w:rsidR="510B3834" w:rsidRPr="5BF6F6EF">
                <w:rPr>
                  <w:rFonts w:cs="Arial"/>
                </w:rPr>
                <w:t>[</w:t>
              </w:r>
            </w:ins>
            <w:ins w:id="102" w:author="Angela Quinn (NESO)" w:date="2024-10-28T01:56:00Z">
              <w:r w:rsidR="078CA715" w:rsidRPr="5BF6F6EF">
                <w:rPr>
                  <w:rFonts w:cs="Arial"/>
                  <w:b/>
                  <w:bCs/>
                </w:rPr>
                <w:t>Connection Site</w:t>
              </w:r>
            </w:ins>
            <w:ins w:id="103" w:author="Angela Quinn (NESO)" w:date="2024-10-28T02:37:00Z">
              <w:r w:rsidR="2A5C2151" w:rsidRPr="5BF6F6EF">
                <w:rPr>
                  <w:rFonts w:cs="Arial"/>
                  <w:b/>
                  <w:bCs/>
                </w:rPr>
                <w:t>]</w:t>
              </w:r>
            </w:ins>
            <w:ins w:id="104" w:author="Angela Quinn (NESO)" w:date="2024-10-28T01:56:00Z">
              <w:r w:rsidR="078CA715" w:rsidRPr="5BF6F6EF">
                <w:rPr>
                  <w:rFonts w:cs="Arial"/>
                </w:rPr>
                <w:t xml:space="preserve"> </w:t>
              </w:r>
            </w:ins>
            <w:ins w:id="105" w:author="Angela Quinn (NESO)" w:date="2024-10-28T02:37:00Z">
              <w:r w:rsidR="6D928285" w:rsidRPr="5BF6F6EF">
                <w:rPr>
                  <w:rFonts w:cs="Arial"/>
                </w:rPr>
                <w:t xml:space="preserve">[Site of Connection] </w:t>
              </w:r>
            </w:ins>
            <w:ins w:id="106" w:author="Angela Quinn (NESO)" w:date="2024-10-28T01:56:00Z">
              <w:r w:rsidR="078CA715" w:rsidRPr="5BF6F6EF">
                <w:rPr>
                  <w:rFonts w:cs="Arial"/>
                </w:rPr>
                <w:t xml:space="preserve">and </w:t>
              </w:r>
              <w:r w:rsidR="078CA715" w:rsidRPr="5BF6F6EF">
                <w:rPr>
                  <w:rFonts w:cs="Arial"/>
                  <w:b/>
                  <w:bCs/>
                </w:rPr>
                <w:t>Completion Date</w:t>
              </w:r>
              <w:r w:rsidR="078CA715" w:rsidRPr="5BF6F6EF">
                <w:rPr>
                  <w:rFonts w:cs="Arial"/>
                </w:rPr>
                <w:t xml:space="preserve"> and [</w:t>
              </w:r>
              <w:r w:rsidR="078CA715" w:rsidRPr="5BF6F6EF">
                <w:rPr>
                  <w:rFonts w:cs="Arial"/>
                  <w:b/>
                  <w:bCs/>
                </w:rPr>
                <w:t>Transmission Entry Capacity</w:t>
              </w:r>
              <w:r w:rsidR="078CA715" w:rsidRPr="5BF6F6EF">
                <w:rPr>
                  <w:rFonts w:cs="Arial"/>
                  <w:b/>
                  <w:bCs/>
                  <w:i/>
                  <w:iCs/>
                </w:rPr>
                <w:t>-</w:t>
              </w:r>
              <w:r w:rsidR="078CA715" w:rsidRPr="004A25EA">
                <w:rPr>
                  <w:rFonts w:cs="Arial"/>
                  <w:i/>
                  <w:iCs/>
                </w:rPr>
                <w:t>add other relevant capacity refs as appropriate</w:t>
              </w:r>
              <w:r w:rsidR="078CA715" w:rsidRPr="5BF6F6EF">
                <w:rPr>
                  <w:rFonts w:cs="Arial"/>
                </w:rPr>
                <w:t xml:space="preserve">] as set out in Appendix [O][P] to this </w:t>
              </w:r>
              <w:r w:rsidR="078CA715" w:rsidRPr="5BF6F6EF">
                <w:rPr>
                  <w:rFonts w:cs="Arial"/>
                  <w:b/>
                  <w:bCs/>
                </w:rPr>
                <w:t>Construction Agreement</w:t>
              </w:r>
              <w:r w:rsidR="078CA715" w:rsidRPr="5BF6F6EF">
                <w:rPr>
                  <w:rFonts w:cs="Arial"/>
                </w:rPr>
                <w:t xml:space="preserve"> have been </w:t>
              </w:r>
              <w:r w:rsidR="078CA715" w:rsidRPr="5BF6F6EF">
                <w:rPr>
                  <w:rFonts w:cs="Arial"/>
                  <w:b/>
                  <w:bCs/>
                </w:rPr>
                <w:t>Reserved</w:t>
              </w:r>
              <w:r w:rsidR="078CA715" w:rsidRPr="5BF6F6EF">
                <w:rPr>
                  <w:rFonts w:cs="Arial"/>
                </w:rPr>
                <w:t xml:space="preserve"> for the purposes of this connection/use of system and any </w:t>
              </w:r>
              <w:r w:rsidR="078CA715" w:rsidRPr="5BF6F6EF">
                <w:rPr>
                  <w:rFonts w:cs="Arial"/>
                  <w:b/>
                  <w:bCs/>
                </w:rPr>
                <w:t>Gate 2 Offer</w:t>
              </w:r>
              <w:r w:rsidR="078CA715" w:rsidRPr="5BF6F6EF">
                <w:rPr>
                  <w:rFonts w:cs="Arial"/>
                </w:rPr>
                <w:t xml:space="preserve"> will reflect this </w:t>
              </w:r>
            </w:ins>
            <w:ins w:id="107" w:author="Angela Quinn (NESO)" w:date="2024-10-28T02:26:00Z">
              <w:r w:rsidR="7FF33DD4" w:rsidRPr="5BF6F6EF">
                <w:rPr>
                  <w:rFonts w:cs="Arial"/>
                </w:rPr>
                <w:t xml:space="preserve">position </w:t>
              </w:r>
            </w:ins>
            <w:ins w:id="108" w:author="Angela Quinn (NESO)" w:date="2024-10-28T01:56:00Z">
              <w:r w:rsidR="078CA715" w:rsidRPr="5BF6F6EF">
                <w:rPr>
                  <w:rFonts w:cs="Arial"/>
                </w:rPr>
                <w:t xml:space="preserve">and the </w:t>
              </w:r>
            </w:ins>
            <w:ins w:id="109" w:author="Angela Quinn (NESO)" w:date="2024-10-28T02:27:00Z">
              <w:r w:rsidR="13D56911" w:rsidRPr="5BF6F6EF">
                <w:rPr>
                  <w:rFonts w:cs="Arial"/>
                </w:rPr>
                <w:t xml:space="preserve">requested </w:t>
              </w:r>
            </w:ins>
            <w:ins w:id="110" w:author="Angela Quinn (NESO)" w:date="2024-10-28T01:56:00Z">
              <w:r w:rsidR="078CA715" w:rsidRPr="5BF6F6EF">
                <w:rPr>
                  <w:rFonts w:cs="Arial"/>
                </w:rPr>
                <w:t>[</w:t>
              </w:r>
              <w:r w:rsidR="078CA715" w:rsidRPr="5BF6F6EF">
                <w:rPr>
                  <w:rFonts w:cs="Arial"/>
                  <w:b/>
                  <w:bCs/>
                </w:rPr>
                <w:t>Transmission Entry Capacity</w:t>
              </w:r>
            </w:ins>
            <w:ins w:id="111" w:author="Angela Quinn (NESO)" w:date="2024-10-28T02:01:00Z">
              <w:r w:rsidR="1B4CE017" w:rsidRPr="5BF6F6EF">
                <w:rPr>
                  <w:rFonts w:cs="Arial"/>
                  <w:b/>
                  <w:bCs/>
                </w:rPr>
                <w:t>-</w:t>
              </w:r>
              <w:r w:rsidR="1B4CE017" w:rsidRPr="5BF6F6EF">
                <w:rPr>
                  <w:rFonts w:cs="Arial"/>
                  <w:i/>
                  <w:iCs/>
                </w:rPr>
                <w:t xml:space="preserve"> add other relevant capacity refs as appropriate</w:t>
              </w:r>
            </w:ins>
            <w:ins w:id="112" w:author="Angela Quinn (NESO)" w:date="2024-10-28T01:56:00Z">
              <w:r w:rsidR="078CA715" w:rsidRPr="5BF6F6EF">
                <w:rPr>
                  <w:rFonts w:cs="Arial"/>
                </w:rPr>
                <w:t xml:space="preserve">] provided that the </w:t>
              </w:r>
              <w:r w:rsidR="078CA715" w:rsidRPr="5BF6F6EF">
                <w:rPr>
                  <w:rFonts w:cs="Arial"/>
                  <w:b/>
                  <w:bCs/>
                </w:rPr>
                <w:t>Gate 2 Application</w:t>
              </w:r>
              <w:r w:rsidR="078CA715" w:rsidRPr="5BF6F6EF">
                <w:rPr>
                  <w:rFonts w:cs="Arial"/>
                </w:rPr>
                <w:t xml:space="preserve"> is made prior to the </w:t>
              </w:r>
              <w:r w:rsidR="078CA715" w:rsidRPr="5BF6F6EF">
                <w:rPr>
                  <w:rFonts w:cs="Arial"/>
                  <w:b/>
                  <w:bCs/>
                </w:rPr>
                <w:t xml:space="preserve">Reservation Expiry Date </w:t>
              </w:r>
              <w:r w:rsidR="078CA715" w:rsidRPr="5BF6F6EF">
                <w:rPr>
                  <w:rFonts w:cs="Arial"/>
                </w:rPr>
                <w:t>and the</w:t>
              </w:r>
              <w:r w:rsidR="078CA715" w:rsidRPr="5BF6F6EF">
                <w:rPr>
                  <w:rFonts w:cs="Arial"/>
                  <w:b/>
                  <w:bCs/>
                </w:rPr>
                <w:t xml:space="preserve"> Gate 2 Offer</w:t>
              </w:r>
              <w:r w:rsidR="078CA715" w:rsidRPr="5BF6F6EF">
                <w:rPr>
                  <w:rFonts w:cs="Arial"/>
                </w:rPr>
                <w:t xml:space="preserve"> is accepted</w:t>
              </w:r>
            </w:ins>
            <w:ins w:id="113" w:author="Angela Quinn (NESO)" w:date="2024-10-28T02:01:00Z">
              <w:r w:rsidR="0199D196" w:rsidRPr="5BF6F6EF">
                <w:rPr>
                  <w:rFonts w:cs="Arial"/>
                </w:rPr>
                <w:t xml:space="preserve">- </w:t>
              </w:r>
              <w:r w:rsidR="0199D196" w:rsidRPr="004A25EA">
                <w:rPr>
                  <w:rFonts w:cs="Arial"/>
                  <w:i/>
                  <w:iCs/>
                </w:rPr>
                <w:t>Reservation only</w:t>
              </w:r>
              <w:r w:rsidR="0199D196" w:rsidRPr="5BF6F6EF">
                <w:rPr>
                  <w:rFonts w:cs="Arial"/>
                </w:rPr>
                <w:t>]</w:t>
              </w:r>
            </w:ins>
            <w:ins w:id="114" w:author="Angela Quinn (NESO)" w:date="2024-10-28T01:56:00Z">
              <w:r w:rsidR="078CA715" w:rsidRPr="5BF6F6EF">
                <w:rPr>
                  <w:rFonts w:cs="Arial"/>
                </w:rPr>
                <w:t>.</w:t>
              </w:r>
            </w:ins>
          </w:p>
          <w:p w14:paraId="1B2A0C59" w14:textId="11AFB9C5" w:rsidR="00166438" w:rsidRPr="00166438" w:rsidRDefault="00166438" w:rsidP="287DBB32">
            <w:pPr>
              <w:spacing w:after="240"/>
              <w:ind w:left="691" w:right="14" w:hanging="691"/>
              <w:jc w:val="both"/>
              <w:rPr>
                <w:ins w:id="115" w:author="Lizzie Timmins (NESO)" w:date="2024-10-15T15:23:00Z"/>
                <w:rFonts w:eastAsia="Arial" w:cs="Arial"/>
                <w:color w:val="0078D4"/>
                <w:sz w:val="20"/>
                <w:u w:val="single"/>
              </w:rPr>
            </w:pPr>
            <w:ins w:id="116" w:author="Lizzie Timmins (NESO)" w:date="2024-10-15T15:23:00Z">
              <w:del w:id="117" w:author="Angela Quinn (NESO)" w:date="2024-10-28T01:57:00Z">
                <w:r w:rsidRPr="287DBB32" w:rsidDel="5BADFF50">
                  <w:rPr>
                    <w:rFonts w:cs="Arial"/>
                  </w:rPr>
                  <w:delText xml:space="preserve"> </w:delText>
                </w:r>
              </w:del>
            </w:ins>
          </w:p>
          <w:p w14:paraId="3728662F" w14:textId="62569BEA" w:rsidR="00166438" w:rsidRPr="00166438" w:rsidRDefault="5BADFF50" w:rsidP="287DBB32">
            <w:pPr>
              <w:spacing w:after="240"/>
              <w:ind w:left="672" w:right="14" w:hanging="672"/>
              <w:jc w:val="both"/>
              <w:rPr>
                <w:ins w:id="118" w:author="Lizzie Timmins (NESO)" w:date="2024-10-15T15:23:00Z"/>
                <w:rFonts w:cs="Arial"/>
              </w:rPr>
            </w:pPr>
            <w:ins w:id="119" w:author="Lizzie Timmins (NESO)" w:date="2024-10-15T15:23:00Z">
              <w:r w:rsidRPr="287DBB32">
                <w:rPr>
                  <w:rFonts w:cs="Arial"/>
                </w:rPr>
                <w:t>1.2.4</w:t>
              </w:r>
              <w:r w:rsidR="00166438">
                <w:tab/>
              </w:r>
              <w:r w:rsidRPr="287DBB32">
                <w:rPr>
                  <w:rFonts w:cs="Arial"/>
                </w:rPr>
                <w:t xml:space="preserve">At any time prior to the </w:t>
              </w:r>
              <w:r w:rsidRPr="287DBB32">
                <w:rPr>
                  <w:rFonts w:cs="Arial"/>
                  <w:b/>
                  <w:bCs/>
                </w:rPr>
                <w:t>Gate 2 Date</w:t>
              </w:r>
              <w:r w:rsidRPr="287DBB32">
                <w:rPr>
                  <w:rFonts w:cs="Arial"/>
                </w:rPr>
                <w:t>, the</w:t>
              </w:r>
              <w:r w:rsidRPr="287DBB32">
                <w:rPr>
                  <w:rFonts w:cs="Arial"/>
                  <w:b/>
                  <w:bCs/>
                </w:rPr>
                <w:t xml:space="preserve"> User </w:t>
              </w:r>
              <w:r w:rsidRPr="287DBB32">
                <w:rPr>
                  <w:rFonts w:cs="Arial"/>
                </w:rPr>
                <w:t xml:space="preserve">shall have the right to terminate this </w:t>
              </w:r>
              <w:r w:rsidRPr="287DBB32">
                <w:rPr>
                  <w:rFonts w:cs="Arial"/>
                  <w:b/>
                  <w:bCs/>
                </w:rPr>
                <w:t>Connection Agreement</w:t>
              </w:r>
              <w:r w:rsidRPr="287DBB32">
                <w:rPr>
                  <w:rFonts w:cs="Arial"/>
                </w:rPr>
                <w:t xml:space="preserve"> by written notice to </w:t>
              </w:r>
              <w:r w:rsidRPr="287DBB32">
                <w:rPr>
                  <w:rFonts w:cs="Arial"/>
                  <w:b/>
                  <w:bCs/>
                </w:rPr>
                <w:t>The Company</w:t>
              </w:r>
              <w:r w:rsidRPr="287DBB32">
                <w:rPr>
                  <w:rFonts w:cs="Arial"/>
                </w:rPr>
                <w:t xml:space="preserve"> without any liability for any </w:t>
              </w:r>
              <w:r w:rsidRPr="287DBB32">
                <w:rPr>
                  <w:rFonts w:cs="Arial"/>
                  <w:b/>
                  <w:bCs/>
                </w:rPr>
                <w:t>Cancellation Charge</w:t>
              </w:r>
            </w:ins>
            <w:ins w:id="120" w:author="Angela Quinn (NESO)" w:date="2024-10-18T17:30:00Z">
              <w:r w:rsidR="38EAC80D" w:rsidRPr="287DBB32">
                <w:rPr>
                  <w:rFonts w:cs="Arial"/>
                </w:rPr>
                <w:t>.</w:t>
              </w:r>
            </w:ins>
            <w:ins w:id="121" w:author="Angela Quinn (NESO)" w:date="2024-10-28T01:57:00Z">
              <w:r w:rsidR="35075157" w:rsidRPr="287DBB32">
                <w:rPr>
                  <w:rFonts w:cs="Arial"/>
                </w:rPr>
                <w:t xml:space="preserve"> </w:t>
              </w:r>
            </w:ins>
            <w:ins w:id="122" w:author="Lizzie Timmins (NESO)" w:date="2024-10-15T15:23:00Z">
              <w:r w:rsidRPr="287DBB32">
                <w:rPr>
                  <w:rFonts w:cs="Arial"/>
                </w:rPr>
                <w:t xml:space="preserve">This right to terminate shall expire with effect from the </w:t>
              </w:r>
              <w:r w:rsidRPr="287DBB32">
                <w:rPr>
                  <w:rFonts w:cs="Arial"/>
                  <w:b/>
                  <w:bCs/>
                </w:rPr>
                <w:t>Gate 2 Date</w:t>
              </w:r>
              <w:r w:rsidRPr="287DBB32">
                <w:rPr>
                  <w:rFonts w:cs="Arial"/>
                </w:rPr>
                <w:t>.</w:t>
              </w:r>
            </w:ins>
          </w:p>
          <w:p w14:paraId="169886BE" w14:textId="59705E4C" w:rsidR="00166438" w:rsidRPr="00166438" w:rsidRDefault="5BADFF50" w:rsidP="002D19C3">
            <w:pPr>
              <w:spacing w:after="240"/>
              <w:ind w:left="691" w:right="14" w:hanging="691"/>
              <w:jc w:val="both"/>
              <w:rPr>
                <w:ins w:id="123" w:author="Lizzie Timmins (NESO)" w:date="2024-10-15T15:23:00Z"/>
                <w:rFonts w:cs="Arial"/>
              </w:rPr>
            </w:pPr>
            <w:ins w:id="124" w:author="Lizzie Timmins (NESO)" w:date="2024-10-15T15:23:00Z">
              <w:r w:rsidRPr="287DBB32">
                <w:rPr>
                  <w:rFonts w:cs="Arial"/>
                </w:rPr>
                <w:t>1.2.5</w:t>
              </w:r>
              <w:r w:rsidR="00166438">
                <w:tab/>
              </w:r>
              <w:r w:rsidR="00166438">
                <w:tab/>
              </w:r>
              <w:r w:rsidRPr="287DBB32">
                <w:rPr>
                  <w:rFonts w:cs="Arial"/>
                </w:rPr>
                <w:t xml:space="preserve">With effect from the </w:t>
              </w:r>
              <w:r w:rsidRPr="287DBB32">
                <w:rPr>
                  <w:rFonts w:cs="Arial"/>
                  <w:b/>
                  <w:bCs/>
                </w:rPr>
                <w:t>Gate 2 Date</w:t>
              </w:r>
              <w:r w:rsidRPr="287DBB32">
                <w:rPr>
                  <w:rFonts w:cs="Arial"/>
                </w:rPr>
                <w:t xml:space="preserve"> the provisions of this </w:t>
              </w:r>
              <w:r w:rsidRPr="287DBB32">
                <w:rPr>
                  <w:rFonts w:cs="Arial"/>
                  <w:b/>
                  <w:bCs/>
                </w:rPr>
                <w:t>Construction</w:t>
              </w:r>
              <w:r w:rsidRPr="287DBB32">
                <w:rPr>
                  <w:rFonts w:cs="Arial"/>
                </w:rPr>
                <w:t xml:space="preserve"> </w:t>
              </w:r>
              <w:r w:rsidRPr="287DBB32">
                <w:rPr>
                  <w:rFonts w:cs="Arial"/>
                  <w:b/>
                  <w:bCs/>
                </w:rPr>
                <w:t>Agreement</w:t>
              </w:r>
              <w:r w:rsidRPr="287DBB32">
                <w:rPr>
                  <w:rFonts w:cs="Arial"/>
                </w:rPr>
                <w:t xml:space="preserve">, as amended by the </w:t>
              </w:r>
              <w:r w:rsidRPr="287DBB32">
                <w:rPr>
                  <w:rFonts w:cs="Arial"/>
                  <w:b/>
                  <w:bCs/>
                </w:rPr>
                <w:t xml:space="preserve">Gate 2 Offer </w:t>
              </w:r>
              <w:r w:rsidRPr="287DBB32">
                <w:rPr>
                  <w:rFonts w:cs="Arial"/>
                </w:rPr>
                <w:t xml:space="preserve">by agreement of the parties, shall be in full force and effect. </w:t>
              </w:r>
            </w:ins>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 xml:space="preserve">The </w:t>
      </w:r>
      <w:proofErr w:type="spellStart"/>
      <w:r w:rsidRPr="0054477A">
        <w:rPr>
          <w:rFonts w:ascii="Arial" w:hAnsi="Arial"/>
          <w:b/>
        </w:rPr>
        <w:t>Company 's</w:t>
      </w:r>
      <w:proofErr w:type="spellEnd"/>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w:t>
      </w:r>
      <w:proofErr w:type="spellStart"/>
      <w:r w:rsidRPr="0054477A">
        <w:rPr>
          <w:rFonts w:ascii="Arial" w:hAnsi="Arial"/>
        </w:rPr>
        <w:t>days notice</w:t>
      </w:r>
      <w:proofErr w:type="spellEnd"/>
      <w:r w:rsidRPr="0054477A">
        <w:rPr>
          <w:rFonts w:ascii="Arial" w:hAnsi="Arial"/>
        </w:rPr>
        <w:t xml:space="preserv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use 11 shall apply</w:t>
      </w:r>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and in the case 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2D84B5CF"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125" w:author="Lizzie Timmins (NESO)" w:date="2024-11-05T16:07:00Z">
        <w:r w:rsidRPr="00167BC2" w:rsidDel="005F4184">
          <w:rPr>
            <w:rFonts w:cs="Arial"/>
            <w:i/>
            <w:szCs w:val="24"/>
          </w:rPr>
          <w:delText xml:space="preserve">Medium </w:delText>
        </w:r>
      </w:del>
      <w:r w:rsidRPr="00167BC2">
        <w:rPr>
          <w:rFonts w:cs="Arial"/>
          <w:i/>
          <w:szCs w:val="24"/>
        </w:rPr>
        <w:t xml:space="preserve">Power Station </w:t>
      </w:r>
      <w:del w:id="126" w:author="Lizzie Timmins (NESO)" w:date="2024-11-05T16:07:00Z">
        <w:r w:rsidRPr="00167BC2" w:rsidDel="005F4184">
          <w:rPr>
            <w:rFonts w:cs="Arial"/>
            <w:i/>
            <w:szCs w:val="24"/>
          </w:rPr>
          <w:delText xml:space="preserve">or a Relevant Embedded Small Power Station </w:delText>
        </w:r>
      </w:del>
      <w:r w:rsidRPr="00167BC2">
        <w:rPr>
          <w:rFonts w:cs="Arial"/>
          <w:i/>
          <w:szCs w:val="24"/>
        </w:rPr>
        <w:t>insert the following</w:t>
      </w:r>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proofErr w:type="gramStart"/>
      <w:r w:rsidRPr="0054477A">
        <w:rPr>
          <w:rFonts w:ascii="Arial" w:hAnsi="Arial" w:cs="Arial"/>
          <w:b/>
          <w:szCs w:val="24"/>
        </w:rPr>
        <w:t>Programme</w:t>
      </w:r>
      <w:proofErr w:type="gramEnd"/>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 xml:space="preserve">Third Party </w:t>
      </w:r>
      <w:proofErr w:type="gramStart"/>
      <w:r w:rsidRPr="0054477A">
        <w:rPr>
          <w:b/>
        </w:rPr>
        <w:t>Works</w:t>
      </w:r>
      <w:proofErr w:type="gramEnd"/>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proofErr w:type="gramStart"/>
      <w:r w:rsidRPr="0054477A">
        <w:rPr>
          <w:b/>
        </w:rPr>
        <w:t>Third Party</w:t>
      </w:r>
      <w:proofErr w:type="gramEnd"/>
      <w:r w:rsidRPr="0054477A">
        <w:rPr>
          <w:b/>
        </w:rPr>
        <w:t xml:space="preserve">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w:t>
      </w:r>
      <w:proofErr w:type="gramStart"/>
      <w:r w:rsidRPr="0054477A">
        <w:rPr>
          <w:szCs w:val="24"/>
        </w:rPr>
        <w:t>[  ]</w:t>
      </w:r>
      <w:proofErr w:type="gramEnd"/>
      <w:r w:rsidRPr="0054477A">
        <w:rPr>
          <w:szCs w:val="24"/>
        </w:rPr>
        <w:t xml:space="preserve">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proofErr w:type="gramStart"/>
      <w:r w:rsidRPr="0054477A">
        <w:rPr>
          <w:b/>
          <w:szCs w:val="24"/>
        </w:rPr>
        <w:t>Third Party</w:t>
      </w:r>
      <w:proofErr w:type="gramEnd"/>
      <w:r w:rsidRPr="0054477A">
        <w:rPr>
          <w:b/>
          <w:szCs w:val="24"/>
        </w:rPr>
        <w:t xml:space="preserve">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w:t>
      </w:r>
      <w:proofErr w:type="gramStart"/>
      <w:r w:rsidRPr="0054477A">
        <w:rPr>
          <w:rFonts w:cs="Arial"/>
          <w:szCs w:val="24"/>
        </w:rPr>
        <w:t xml:space="preserve">  ]</w:t>
      </w:r>
      <w:proofErr w:type="gramEnd"/>
      <w:r w:rsidRPr="0054477A">
        <w:rPr>
          <w:rFonts w:cs="Arial"/>
          <w:szCs w:val="24"/>
        </w:rPr>
        <w:t xml:space="preserve">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proofErr w:type="gramStart"/>
      <w:r w:rsidRPr="0054477A">
        <w:rPr>
          <w:rFonts w:ascii="Arial" w:hAnsi="Arial"/>
          <w:b/>
        </w:rPr>
        <w:t>Connection</w:t>
      </w:r>
      <w:r w:rsidRPr="0054477A">
        <w:rPr>
          <w:rFonts w:ascii="Arial" w:hAnsi="Arial"/>
        </w:rPr>
        <w:t xml:space="preserve">  </w:t>
      </w:r>
      <w:r w:rsidRPr="0054477A">
        <w:rPr>
          <w:rFonts w:ascii="Arial" w:hAnsi="Arial"/>
          <w:b/>
        </w:rPr>
        <w:t>Conditions</w:t>
      </w:r>
      <w:proofErr w:type="gramEnd"/>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w:t>
      </w:r>
      <w:proofErr w:type="gramStart"/>
      <w:r w:rsidRPr="0054477A">
        <w:rPr>
          <w:rFonts w:ascii="Arial" w:hAnsi="Arial"/>
        </w:rPr>
        <w:t>are</w:t>
      </w:r>
      <w:proofErr w:type="gramEnd"/>
      <w:r w:rsidRPr="0054477A">
        <w:rPr>
          <w:rFonts w:ascii="Arial" w:hAnsi="Arial"/>
        </w:rPr>
        <w:t xml:space="preserv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54477A" w:rsidRDefault="00335D7E">
      <w:pPr>
        <w:pStyle w:val="Heading4"/>
        <w:ind w:hanging="993"/>
        <w:jc w:val="both"/>
        <w:rPr>
          <w:rFonts w:ascii="Arial" w:hAnsi="Arial"/>
          <w:b/>
        </w:rPr>
      </w:pPr>
      <w:r w:rsidRPr="0054477A">
        <w:rPr>
          <w:rFonts w:ascii="Arial" w:hAnsi="Arial"/>
        </w:rPr>
        <w:t>a list of the telephone numbers for the facsimile machines referred to in CC6.5.9.</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proofErr w:type="gramStart"/>
      <w:r w:rsidRPr="0054477A">
        <w:rPr>
          <w:rFonts w:ascii="Arial" w:hAnsi="Arial"/>
          <w:b/>
        </w:rPr>
        <w:t>User</w:t>
      </w:r>
      <w:r w:rsidRPr="0054477A">
        <w:rPr>
          <w:rFonts w:ascii="Arial" w:hAnsi="Arial"/>
        </w:rPr>
        <w:t>:-</w:t>
      </w:r>
      <w:proofErr w:type="gramEnd"/>
    </w:p>
    <w:p w14:paraId="78EC3517" w14:textId="77777777" w:rsidR="00335D7E" w:rsidRPr="0054477A" w:rsidRDefault="00335D7E">
      <w:pPr>
        <w:pStyle w:val="BodyText"/>
        <w:ind w:left="1418" w:hanging="709"/>
        <w:jc w:val="both"/>
        <w:rPr>
          <w:rFonts w:ascii="Arial" w:hAnsi="Arial"/>
          <w:b/>
        </w:rPr>
      </w:pPr>
      <w:r w:rsidRPr="0054477A">
        <w:rPr>
          <w:rFonts w:ascii="Arial" w:hAnsi="Arial"/>
        </w:rPr>
        <w:t>(</w:t>
      </w:r>
      <w:proofErr w:type="spellStart"/>
      <w:r w:rsidRPr="0054477A">
        <w:rPr>
          <w:rFonts w:ascii="Arial" w:hAnsi="Arial"/>
        </w:rPr>
        <w:t>i</w:t>
      </w:r>
      <w:proofErr w:type="spellEnd"/>
      <w:r w:rsidRPr="0054477A">
        <w:rPr>
          <w:rFonts w:ascii="Arial" w:hAnsi="Arial"/>
        </w:rPr>
        <w:t>)</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w:t>
      </w:r>
      <w:proofErr w:type="gramStart"/>
      <w:r w:rsidRPr="0054477A">
        <w:rPr>
          <w:rFonts w:ascii="Arial" w:hAnsi="Arial"/>
        </w:rPr>
        <w:t>considered;</w:t>
      </w:r>
      <w:proofErr w:type="gramEnd"/>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w:t>
      </w:r>
      <w:proofErr w:type="gramStart"/>
      <w:r w:rsidRPr="0054477A">
        <w:rPr>
          <w:rFonts w:ascii="Arial" w:hAnsi="Arial"/>
        </w:rPr>
        <w:t xml:space="preserve">the  </w:t>
      </w:r>
      <w:r w:rsidRPr="0054477A">
        <w:rPr>
          <w:rFonts w:ascii="Arial" w:hAnsi="Arial"/>
          <w:b/>
        </w:rPr>
        <w:t>Independent</w:t>
      </w:r>
      <w:proofErr w:type="gramEnd"/>
      <w:r w:rsidRPr="0054477A">
        <w:rPr>
          <w:rFonts w:ascii="Arial" w:hAnsi="Arial"/>
          <w:b/>
        </w:rPr>
        <w:t xml:space="preserve">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following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5722DF25" w14:textId="5D556CC5" w:rsidR="00691D5C" w:rsidRPr="00DD09B3"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27" w:author="Angela Quinn (NESO)" w:date="2024-10-18T17:02:00Z"/>
          <w:i/>
          <w:iCs/>
          <w:szCs w:val="24"/>
        </w:rPr>
      </w:pPr>
      <w:ins w:id="128" w:author="Angela Quinn (NESO)" w:date="2024-10-18T16:59:00Z">
        <w:r>
          <w:rPr>
            <w:b/>
          </w:rPr>
          <w:t>[</w:t>
        </w:r>
      </w:ins>
      <w:r w:rsidR="003F437A">
        <w:rPr>
          <w:b/>
        </w:rPr>
        <w:t>7.5</w:t>
      </w:r>
      <w:r w:rsidR="003F437A">
        <w:tab/>
      </w:r>
      <w:ins w:id="129" w:author="Angela Quinn (NESO)" w:date="2024-10-18T17:01:00Z">
        <w:r w:rsidR="00A700D5" w:rsidRPr="00DD09B3">
          <w:rPr>
            <w:b/>
            <w:bCs/>
            <w:szCs w:val="24"/>
          </w:rPr>
          <w:t>Compliance with Original Red Line Boundary</w:t>
        </w:r>
        <w:r w:rsidR="00A700D5" w:rsidRPr="00DD09B3">
          <w:rPr>
            <w:szCs w:val="24"/>
          </w:rPr>
          <w:t xml:space="preserve"> </w:t>
        </w:r>
      </w:ins>
      <w:ins w:id="130" w:author="Angela Quinn (NESO)" w:date="2024-10-18T17:02:00Z">
        <w:r w:rsidR="00A700D5" w:rsidRPr="00DD09B3">
          <w:rPr>
            <w:i/>
            <w:iCs/>
            <w:szCs w:val="24"/>
          </w:rPr>
          <w:t>-</w:t>
        </w:r>
      </w:ins>
      <w:ins w:id="131" w:author="Angela Quinn (NESO)" w:date="2024-10-18T17:00:00Z">
        <w:r w:rsidR="00C452D0" w:rsidRPr="00DD09B3">
          <w:rPr>
            <w:i/>
            <w:iCs/>
            <w:szCs w:val="24"/>
          </w:rPr>
          <w:t xml:space="preserve">add only where it’s a </w:t>
        </w:r>
        <w:r w:rsidR="00C452D0" w:rsidRPr="00DD09B3">
          <w:rPr>
            <w:b/>
            <w:bCs/>
            <w:i/>
            <w:iCs/>
            <w:szCs w:val="24"/>
          </w:rPr>
          <w:t>Gated Agreement</w:t>
        </w:r>
        <w:r w:rsidR="00C452D0" w:rsidRPr="00DD09B3">
          <w:rPr>
            <w:i/>
            <w:iCs/>
            <w:szCs w:val="24"/>
          </w:rPr>
          <w:t xml:space="preserve"> for a direct connection</w:t>
        </w:r>
      </w:ins>
      <w:ins w:id="132" w:author="Angela Quinn (NESO)" w:date="2024-10-18T17:01:00Z">
        <w:r w:rsidR="00B82DD3" w:rsidRPr="00DD09B3">
          <w:rPr>
            <w:i/>
            <w:iCs/>
            <w:szCs w:val="24"/>
          </w:rPr>
          <w:t xml:space="preserve"> </w:t>
        </w:r>
      </w:ins>
    </w:p>
    <w:p w14:paraId="39D759CD" w14:textId="77777777" w:rsidR="008F0A6A" w:rsidRPr="00DD09B3" w:rsidRDefault="008F0A6A" w:rsidP="008F0A6A">
      <w:pPr>
        <w:pStyle w:val="paragraph"/>
        <w:spacing w:before="0" w:beforeAutospacing="0" w:after="0" w:afterAutospacing="0"/>
        <w:ind w:left="720"/>
        <w:jc w:val="both"/>
        <w:textAlignment w:val="baseline"/>
        <w:rPr>
          <w:ins w:id="133" w:author="Angela Quinn (NESO)" w:date="2024-10-18T17:03:00Z"/>
          <w:rStyle w:val="normaltextrun"/>
          <w:rFonts w:ascii="Arial" w:hAnsi="Arial" w:cs="Arial"/>
          <w:color w:val="FF0000"/>
        </w:rPr>
      </w:pPr>
    </w:p>
    <w:p w14:paraId="503B6669" w14:textId="35511237" w:rsidR="00311B5E" w:rsidRPr="00DD09B3" w:rsidRDefault="00311B5E" w:rsidP="00030FA2">
      <w:pPr>
        <w:pStyle w:val="paragraph"/>
        <w:spacing w:before="0" w:beforeAutospacing="0" w:after="0" w:afterAutospacing="0"/>
        <w:ind w:left="720"/>
        <w:jc w:val="both"/>
        <w:textAlignment w:val="baseline"/>
        <w:rPr>
          <w:ins w:id="134" w:author="Angela Quinn (NESO)" w:date="2024-10-18T17:02:00Z"/>
          <w:rFonts w:ascii="Arial" w:hAnsi="Arial" w:cs="Arial"/>
        </w:rPr>
      </w:pPr>
      <w:ins w:id="135" w:author="Angela Quinn (NESO)" w:date="2024-10-18T17:02: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w:t>
        </w:r>
      </w:ins>
      <w:ins w:id="136" w:author="Angela Quinn (NESO)" w:date="2024-10-18T17:04:00Z">
        <w:r w:rsidR="00F634B9" w:rsidRPr="00DD09B3">
          <w:rPr>
            <w:rStyle w:val="normaltextrun"/>
            <w:rFonts w:ascii="Arial" w:hAnsi="Arial" w:cs="Arial"/>
            <w:color w:val="FF0000"/>
          </w:rPr>
          <w:t xml:space="preserve">at a </w:t>
        </w:r>
        <w:r w:rsidR="00F634B9" w:rsidRPr="00DD09B3">
          <w:rPr>
            <w:rStyle w:val="normaltextrun"/>
            <w:rFonts w:ascii="Arial" w:hAnsi="Arial" w:cs="Arial"/>
            <w:b/>
            <w:bCs/>
            <w:color w:val="FF0000"/>
          </w:rPr>
          <w:t>User Progression Milestone</w:t>
        </w:r>
        <w:r w:rsidR="00F634B9" w:rsidRPr="00DD09B3">
          <w:rPr>
            <w:rStyle w:val="normaltextrun"/>
            <w:rFonts w:ascii="Arial" w:hAnsi="Arial" w:cs="Arial"/>
            <w:color w:val="FF0000"/>
          </w:rPr>
          <w:t xml:space="preserve"> </w:t>
        </w:r>
      </w:ins>
      <w:ins w:id="137" w:author="Angela Quinn (NESO)" w:date="2024-10-18T17:02:00Z">
        <w:r w:rsidRPr="00DD09B3">
          <w:rPr>
            <w:rStyle w:val="normaltextrun"/>
            <w:rFonts w:ascii="Arial" w:hAnsi="Arial" w:cs="Arial"/>
            <w:color w:val="FF0000"/>
          </w:rPr>
          <w:t xml:space="preserve">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w:t>
        </w:r>
      </w:ins>
      <w:ins w:id="138" w:author="Angela Quinn (NESO)" w:date="2024-10-18T17:04:00Z">
        <w:r w:rsidR="008F0A6A" w:rsidRPr="00DD09B3">
          <w:rPr>
            <w:rStyle w:val="normaltextrun"/>
            <w:rFonts w:ascii="Arial" w:hAnsi="Arial" w:cs="Arial"/>
            <w:color w:val="FF0000"/>
          </w:rPr>
          <w:t xml:space="preserve">other than </w:t>
        </w:r>
      </w:ins>
      <w:ins w:id="139" w:author="Angela Quinn (NESO)" w:date="2024-10-18T17:02:00Z">
        <w:r w:rsidRPr="00DD09B3">
          <w:rPr>
            <w:rStyle w:val="normaltextrun"/>
            <w:rFonts w:ascii="Arial" w:hAnsi="Arial" w:cs="Arial"/>
            <w:color w:val="FF0000"/>
          </w:rPr>
          <w:t xml:space="preserve">as it may be changed under the </w:t>
        </w:r>
      </w:ins>
      <w:ins w:id="140" w:author="Lizzie Timmins (NESO)" w:date="2024-10-31T15:26:00Z">
        <w:r w:rsidR="00E00CE9">
          <w:rPr>
            <w:rStyle w:val="normaltextrun"/>
            <w:rFonts w:ascii="Arial" w:hAnsi="Arial" w:cs="Arial"/>
            <w:b/>
            <w:bCs/>
            <w:color w:val="FF0000"/>
          </w:rPr>
          <w:t>Queue Management Guidance</w:t>
        </w:r>
      </w:ins>
      <w:ins w:id="141" w:author="Angela Quinn (NESO)" w:date="2024-10-18T17:02:00Z">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w:t>
        </w:r>
      </w:ins>
      <w:ins w:id="142" w:author="Angela Quinn (NESO)" w:date="2024-10-18T17:04:00Z">
        <w:r w:rsidR="00F634B9" w:rsidRPr="00DD09B3">
          <w:rPr>
            <w:rStyle w:val="normaltextrun"/>
            <w:rFonts w:ascii="Arial" w:hAnsi="Arial" w:cs="Arial"/>
            <w:color w:val="FF0000"/>
          </w:rPr>
          <w:t xml:space="preserve"> as a consequence</w:t>
        </w:r>
        <w:r w:rsidR="00586712" w:rsidRPr="00DD09B3">
          <w:rPr>
            <w:rStyle w:val="normaltextrun"/>
            <w:rFonts w:ascii="Arial" w:hAnsi="Arial" w:cs="Arial"/>
            <w:color w:val="FF0000"/>
          </w:rPr>
          <w:t xml:space="preserve"> the</w:t>
        </w:r>
      </w:ins>
      <w:ins w:id="143" w:author="Angela Quinn (NESO)" w:date="2024-10-18T17:02:00Z">
        <w:r w:rsidRPr="00DD09B3">
          <w:rPr>
            <w:rStyle w:val="normaltextrun"/>
            <w:rFonts w:ascii="Arial" w:hAnsi="Arial" w:cs="Arial"/>
            <w:color w:val="FF0000"/>
          </w:rPr>
          <w:t xml:space="preserv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7DE613C8" w14:textId="77777777" w:rsidR="00586712" w:rsidRPr="00DD09B3" w:rsidRDefault="00586712" w:rsidP="00586712">
      <w:pPr>
        <w:pStyle w:val="paragraph"/>
        <w:spacing w:before="0" w:beforeAutospacing="0" w:after="0" w:afterAutospacing="0"/>
        <w:ind w:left="709"/>
        <w:textAlignment w:val="baseline"/>
        <w:rPr>
          <w:ins w:id="144" w:author="Angela Quinn (NESO)" w:date="2024-10-18T17:05:00Z"/>
          <w:rStyle w:val="normaltextrun"/>
          <w:rFonts w:ascii="Arial" w:hAnsi="Arial" w:cs="Arial"/>
          <w:color w:val="FF0000"/>
        </w:rPr>
      </w:pPr>
    </w:p>
    <w:p w14:paraId="11D4A8EF" w14:textId="2D23E349" w:rsidR="00311B5E" w:rsidRPr="00DD09B3" w:rsidRDefault="00311B5E" w:rsidP="002D19C3">
      <w:pPr>
        <w:pStyle w:val="paragraph"/>
        <w:numPr>
          <w:ilvl w:val="2"/>
          <w:numId w:val="12"/>
        </w:numPr>
        <w:spacing w:before="0" w:beforeAutospacing="0" w:after="0" w:afterAutospacing="0"/>
        <w:textAlignment w:val="baseline"/>
        <w:rPr>
          <w:ins w:id="145" w:author="Angela Quinn (NESO)" w:date="2024-10-18T17:02:00Z"/>
          <w:rFonts w:ascii="Arial" w:hAnsi="Arial" w:cs="Arial"/>
        </w:rPr>
      </w:pPr>
      <w:ins w:id="146" w:author="Angela Quinn (NESO)" w:date="2024-10-18T17:02: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335A7B94" w14:textId="77777777" w:rsidR="00A30729" w:rsidRPr="00DD09B3" w:rsidRDefault="00A30729" w:rsidP="00A30729">
      <w:pPr>
        <w:pStyle w:val="paragraph"/>
        <w:spacing w:before="0" w:beforeAutospacing="0" w:after="0" w:afterAutospacing="0"/>
        <w:ind w:firstLine="708"/>
        <w:textAlignment w:val="baseline"/>
        <w:rPr>
          <w:ins w:id="147" w:author="Angela Quinn (NESO)" w:date="2024-10-18T17:05:00Z"/>
          <w:rStyle w:val="normaltextrun"/>
          <w:rFonts w:ascii="Arial" w:hAnsi="Arial" w:cs="Arial"/>
          <w:color w:val="FF0000"/>
        </w:rPr>
      </w:pPr>
    </w:p>
    <w:p w14:paraId="26618F26" w14:textId="44EC43AB" w:rsidR="00311B5E" w:rsidRPr="00DD09B3" w:rsidRDefault="00A30729" w:rsidP="002D19C3">
      <w:pPr>
        <w:pStyle w:val="paragraph"/>
        <w:numPr>
          <w:ilvl w:val="2"/>
          <w:numId w:val="12"/>
        </w:numPr>
        <w:spacing w:before="0" w:beforeAutospacing="0" w:after="0" w:afterAutospacing="0"/>
        <w:textAlignment w:val="baseline"/>
        <w:rPr>
          <w:ins w:id="148" w:author="Angela Quinn (NESO)" w:date="2024-10-18T17:02:00Z"/>
          <w:rFonts w:ascii="Arial" w:hAnsi="Arial" w:cs="Arial"/>
        </w:rPr>
      </w:pPr>
      <w:ins w:id="149" w:author="Angela Quinn (NESO)" w:date="2024-10-18T17:05:00Z">
        <w:r w:rsidRPr="00DD09B3">
          <w:rPr>
            <w:rStyle w:val="normaltextrun"/>
            <w:rFonts w:ascii="Arial" w:hAnsi="Arial" w:cs="Arial"/>
            <w:color w:val="FF0000"/>
          </w:rPr>
          <w:t>r</w:t>
        </w:r>
      </w:ins>
      <w:ins w:id="150" w:author="Angela Quinn (NESO)" w:date="2024-10-18T17:02:00Z">
        <w:r w:rsidR="00311B5E" w:rsidRPr="00DD09B3">
          <w:rPr>
            <w:rStyle w:val="normaltextrun"/>
            <w:rFonts w:ascii="Arial" w:hAnsi="Arial" w:cs="Arial"/>
            <w:color w:val="FF0000"/>
          </w:rPr>
          <w:t>emove that technology if the</w:t>
        </w:r>
      </w:ins>
      <w:ins w:id="151" w:author="Angela Quinn (NESO)" w:date="2024-10-18T17:05:00Z">
        <w:r w:rsidRPr="00DD09B3">
          <w:rPr>
            <w:rStyle w:val="normaltextrun"/>
            <w:rFonts w:ascii="Arial" w:hAnsi="Arial" w:cs="Arial"/>
            <w:color w:val="FF0000"/>
          </w:rPr>
          <w:t xml:space="preserve"> </w:t>
        </w:r>
      </w:ins>
      <w:ins w:id="152" w:author="Angela Quinn (NESO)" w:date="2024-10-18T17:02:00Z">
        <w:r w:rsidR="00311B5E" w:rsidRPr="00DD09B3">
          <w:rPr>
            <w:rStyle w:val="normaltextrun"/>
            <w:rFonts w:ascii="Arial" w:hAnsi="Arial" w:cs="Arial"/>
            <w:b/>
            <w:bCs/>
            <w:color w:val="FF0000"/>
          </w:rPr>
          <w:t>Installed Capacity</w:t>
        </w:r>
        <w:r w:rsidR="00311B5E" w:rsidRPr="00DD09B3">
          <w:rPr>
            <w:rStyle w:val="normaltextrun"/>
            <w:rFonts w:ascii="Arial" w:hAnsi="Arial" w:cs="Arial"/>
            <w:color w:val="FF0000"/>
          </w:rPr>
          <w:t xml:space="preserve"> of a technology is reduced to 0 MW.</w:t>
        </w:r>
        <w:r w:rsidR="00311B5E" w:rsidRPr="00DD09B3">
          <w:rPr>
            <w:rStyle w:val="eop"/>
            <w:rFonts w:ascii="Arial" w:hAnsi="Arial" w:cs="Arial"/>
            <w:color w:val="FF0000"/>
          </w:rPr>
          <w:t> </w:t>
        </w:r>
      </w:ins>
    </w:p>
    <w:p w14:paraId="5224C16A" w14:textId="77777777" w:rsidR="00A30729" w:rsidRPr="00DD09B3" w:rsidRDefault="00A30729" w:rsidP="00A30729">
      <w:pPr>
        <w:pStyle w:val="paragraph"/>
        <w:spacing w:before="0" w:beforeAutospacing="0" w:after="0" w:afterAutospacing="0"/>
        <w:jc w:val="both"/>
        <w:textAlignment w:val="baseline"/>
        <w:rPr>
          <w:ins w:id="153" w:author="Angela Quinn (NESO)" w:date="2024-10-18T17:05:00Z"/>
          <w:rStyle w:val="normaltextrun"/>
          <w:rFonts w:ascii="Arial" w:hAnsi="Arial" w:cs="Arial"/>
          <w:color w:val="FF0000"/>
        </w:rPr>
      </w:pPr>
    </w:p>
    <w:p w14:paraId="07BD72BC" w14:textId="30AE3D1F" w:rsidR="00311B5E" w:rsidRPr="00DD09B3" w:rsidRDefault="00311B5E" w:rsidP="002D19C3">
      <w:pPr>
        <w:pStyle w:val="paragraph"/>
        <w:numPr>
          <w:ilvl w:val="2"/>
          <w:numId w:val="12"/>
        </w:numPr>
        <w:spacing w:before="0" w:beforeAutospacing="0" w:after="0" w:afterAutospacing="0"/>
        <w:jc w:val="both"/>
        <w:textAlignment w:val="baseline"/>
        <w:rPr>
          <w:ins w:id="154" w:author="Angela Quinn (NESO)" w:date="2024-10-18T17:02:00Z"/>
          <w:rFonts w:ascii="Arial" w:hAnsi="Arial" w:cs="Arial"/>
        </w:rPr>
      </w:pPr>
      <w:ins w:id="155" w:author="Angela Quinn (NESO)" w:date="2024-10-18T17:02:00Z">
        <w:r w:rsidRPr="00DD09B3">
          <w:rPr>
            <w:rStyle w:val="normaltextrun"/>
            <w:rFonts w:ascii="Arial" w:hAnsi="Arial" w:cs="Arial"/>
            <w:color w:val="FF0000"/>
          </w:rPr>
          <w:t xml:space="preserve">reduce the </w:t>
        </w:r>
      </w:ins>
      <w:ins w:id="156" w:author="Angela Quinn (NESO)" w:date="2024-10-18T17:09:00Z">
        <w:r w:rsidR="00D9592E" w:rsidRPr="00DD09B3">
          <w:rPr>
            <w:rStyle w:val="normaltextrun"/>
            <w:rFonts w:ascii="Arial" w:hAnsi="Arial" w:cs="Arial"/>
            <w:color w:val="FF0000"/>
          </w:rPr>
          <w:t>[</w:t>
        </w:r>
      </w:ins>
      <w:ins w:id="157" w:author="Angela Quinn (NESO)" w:date="2024-10-18T17:02:00Z">
        <w:r w:rsidRPr="00DD09B3">
          <w:rPr>
            <w:rStyle w:val="normaltextrun"/>
            <w:rFonts w:ascii="Arial" w:hAnsi="Arial" w:cs="Arial"/>
            <w:b/>
            <w:bCs/>
            <w:color w:val="FF0000"/>
          </w:rPr>
          <w:t>Transmission Entry Capacity</w:t>
        </w:r>
      </w:ins>
      <w:ins w:id="158" w:author="Angela Quinn (NESO)" w:date="2024-10-18T17:08:00Z">
        <w:r w:rsidR="00D9592E" w:rsidRPr="00DD09B3">
          <w:rPr>
            <w:rStyle w:val="normaltextrun"/>
            <w:rFonts w:ascii="Arial" w:hAnsi="Arial" w:cs="Arial"/>
            <w:b/>
            <w:bCs/>
            <w:color w:val="FF0000"/>
          </w:rPr>
          <w:t>]</w:t>
        </w:r>
      </w:ins>
      <w:ins w:id="159" w:author="Angela Quinn (NESO)" w:date="2024-10-18T17:09:00Z">
        <w:r w:rsidR="00D9592E" w:rsidRPr="00DD09B3">
          <w:rPr>
            <w:rStyle w:val="normaltextrun"/>
            <w:rFonts w:ascii="Arial" w:hAnsi="Arial" w:cs="Arial"/>
            <w:b/>
            <w:bCs/>
            <w:color w:val="FF0000"/>
          </w:rPr>
          <w:t xml:space="preserve"> </w:t>
        </w:r>
        <w:r w:rsidR="00D9592E" w:rsidRPr="00DD09B3">
          <w:rPr>
            <w:rStyle w:val="normaltextrun"/>
            <w:rFonts w:ascii="Arial" w:hAnsi="Arial" w:cs="Arial"/>
            <w:color w:val="FF0000"/>
          </w:rPr>
          <w:t>[other relevant capacity</w:t>
        </w:r>
        <w:r w:rsidR="00D9592E" w:rsidRPr="00DD09B3">
          <w:rPr>
            <w:rStyle w:val="normaltextrun"/>
            <w:rFonts w:ascii="Arial" w:hAnsi="Arial" w:cs="Arial"/>
            <w:b/>
            <w:bCs/>
            <w:color w:val="FF0000"/>
          </w:rPr>
          <w:t>]</w:t>
        </w:r>
      </w:ins>
      <w:ins w:id="160" w:author="Angela Quinn (NESO)" w:date="2024-10-18T17:02:00Z">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161" w:author="Angela Quinn (NESO)" w:date="2024-10-18T17:59:00Z">
        <w:r w:rsidR="00674C50">
          <w:rPr>
            <w:rStyle w:val="normaltextrun"/>
            <w:rFonts w:ascii="Arial" w:hAnsi="Arial" w:cs="Arial"/>
            <w:color w:val="FF0000"/>
          </w:rPr>
          <w:t>[</w:t>
        </w:r>
      </w:ins>
      <w:ins w:id="162" w:author="Angela Quinn (NESO)" w:date="2024-10-18T17:02:00Z">
        <w:r w:rsidRPr="00DD09B3">
          <w:rPr>
            <w:rStyle w:val="normaltextrun"/>
            <w:rFonts w:ascii="Arial" w:hAnsi="Arial" w:cs="Arial"/>
            <w:b/>
            <w:bCs/>
            <w:color w:val="FF0000"/>
          </w:rPr>
          <w:t>Transmission Entry Capacity</w:t>
        </w:r>
      </w:ins>
      <w:ins w:id="163" w:author="Angela Quinn (NESO)" w:date="2024-10-18T17:59:00Z">
        <w:r w:rsidR="00674C50">
          <w:rPr>
            <w:rStyle w:val="normaltextrun"/>
            <w:rFonts w:ascii="Arial" w:hAnsi="Arial" w:cs="Arial"/>
            <w:b/>
            <w:bCs/>
            <w:color w:val="FF0000"/>
          </w:rPr>
          <w:t>]</w:t>
        </w:r>
      </w:ins>
      <w:ins w:id="164" w:author="Angela Quinn (NESO)" w:date="2024-10-18T17:02:00Z">
        <w:r w:rsidRPr="00DD09B3">
          <w:rPr>
            <w:rStyle w:val="normaltextrun"/>
            <w:rFonts w:ascii="Arial" w:hAnsi="Arial" w:cs="Arial"/>
            <w:color w:val="FF0000"/>
          </w:rPr>
          <w:t xml:space="preserve"> </w:t>
        </w:r>
      </w:ins>
      <w:ins w:id="165" w:author="Angela Quinn (NESO)" w:date="2024-10-18T17:59:00Z">
        <w:r w:rsidR="00674C50" w:rsidRPr="00DD09B3">
          <w:rPr>
            <w:rStyle w:val="normaltextrun"/>
            <w:rFonts w:ascii="Arial" w:hAnsi="Arial" w:cs="Arial"/>
            <w:color w:val="FF0000"/>
          </w:rPr>
          <w:t>[other relevant capacity</w:t>
        </w:r>
        <w:r w:rsidR="00674C50" w:rsidRPr="00DD09B3">
          <w:rPr>
            <w:rStyle w:val="normaltextrun"/>
            <w:rFonts w:ascii="Arial" w:hAnsi="Arial" w:cs="Arial"/>
            <w:b/>
            <w:bCs/>
            <w:color w:val="FF0000"/>
          </w:rPr>
          <w:t>]</w:t>
        </w:r>
        <w:r w:rsidR="00674C50" w:rsidRPr="00DD09B3">
          <w:rPr>
            <w:rStyle w:val="normaltextrun"/>
            <w:rFonts w:ascii="Arial" w:hAnsi="Arial" w:cs="Arial"/>
            <w:color w:val="FF0000"/>
          </w:rPr>
          <w:t xml:space="preserve"> </w:t>
        </w:r>
        <w:r w:rsidR="00674C50">
          <w:rPr>
            <w:rStyle w:val="normaltextrun"/>
            <w:rFonts w:ascii="Arial" w:hAnsi="Arial" w:cs="Arial"/>
            <w:color w:val="FF0000"/>
          </w:rPr>
          <w:t xml:space="preserve">and </w:t>
        </w:r>
      </w:ins>
      <w:ins w:id="166" w:author="Angela Quinn (NESO)" w:date="2024-10-18T17:02:00Z">
        <w:r w:rsidRPr="00DD09B3">
          <w:rPr>
            <w:rStyle w:val="normaltextrun"/>
            <w:rFonts w:ascii="Arial" w:hAnsi="Arial" w:cs="Arial"/>
            <w:color w:val="FF0000"/>
          </w:rPr>
          <w:t xml:space="preserve">such that </w:t>
        </w:r>
      </w:ins>
      <w:ins w:id="167" w:author="Angela Quinn (NESO)" w:date="2024-10-18T17:15:00Z">
        <w:r w:rsidR="00DD09B3">
          <w:rPr>
            <w:rStyle w:val="normaltextrun"/>
            <w:rFonts w:ascii="Arial" w:hAnsi="Arial" w:cs="Arial"/>
            <w:color w:val="FF0000"/>
          </w:rPr>
          <w:t xml:space="preserve">the </w:t>
        </w:r>
      </w:ins>
      <w:ins w:id="168" w:author="Angela Quinn (NESO)" w:date="2024-10-18T17:16:00Z">
        <w:r w:rsidR="002A1F42">
          <w:rPr>
            <w:rStyle w:val="normaltextrun"/>
            <w:rFonts w:ascii="Arial" w:hAnsi="Arial" w:cs="Arial"/>
            <w:color w:val="FF0000"/>
          </w:rPr>
          <w:t>[</w:t>
        </w:r>
      </w:ins>
      <w:ins w:id="169" w:author="Angela Quinn (NESO)" w:date="2024-10-18T17:15:00Z">
        <w:r w:rsidR="00DD09B3" w:rsidRPr="004A25EA">
          <w:rPr>
            <w:rStyle w:val="normaltextrun"/>
            <w:rFonts w:ascii="Arial" w:hAnsi="Arial" w:cs="Arial"/>
            <w:b/>
            <w:bCs/>
            <w:color w:val="FF0000"/>
          </w:rPr>
          <w:t>Transmission Entry Capacity</w:t>
        </w:r>
      </w:ins>
      <w:ins w:id="170" w:author="Angela Quinn (NESO)" w:date="2024-10-18T17:16:00Z">
        <w:r w:rsidR="002A1F42">
          <w:rPr>
            <w:rStyle w:val="normaltextrun"/>
            <w:rFonts w:ascii="Arial" w:hAnsi="Arial" w:cs="Arial"/>
            <w:color w:val="FF0000"/>
          </w:rPr>
          <w:t>]</w:t>
        </w:r>
      </w:ins>
      <w:ins w:id="171" w:author="Angela Quinn (NESO)" w:date="2024-10-18T17:15:00Z">
        <w:r w:rsidR="00DD09B3">
          <w:rPr>
            <w:rStyle w:val="normaltextrun"/>
            <w:rFonts w:ascii="Arial" w:hAnsi="Arial" w:cs="Arial"/>
            <w:color w:val="FF0000"/>
          </w:rPr>
          <w:t xml:space="preserve"> [other relevant capacity]</w:t>
        </w:r>
      </w:ins>
      <w:ins w:id="172" w:author="Angela Quinn (NESO)" w:date="2024-10-18T17:16:00Z">
        <w:r w:rsidR="002A1F42">
          <w:rPr>
            <w:rStyle w:val="normaltextrun"/>
            <w:rFonts w:ascii="Arial" w:hAnsi="Arial" w:cs="Arial"/>
            <w:color w:val="FF0000"/>
          </w:rPr>
          <w:t xml:space="preserve"> </w:t>
        </w:r>
      </w:ins>
      <w:ins w:id="173" w:author="Angela Quinn (NESO)" w:date="2024-10-18T17:02:00Z">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ins w:id="174" w:author="Angela Quinn (NESO)" w:date="2024-10-18T17:08:00Z">
        <w:r w:rsidR="00D9592E" w:rsidRPr="00DD09B3">
          <w:rPr>
            <w:rStyle w:val="normaltextrun"/>
            <w:rFonts w:ascii="Arial" w:hAnsi="Arial" w:cs="Arial"/>
            <w:color w:val="FF0000"/>
          </w:rPr>
          <w:t>]</w:t>
        </w:r>
      </w:ins>
    </w:p>
    <w:p w14:paraId="271C8CD6" w14:textId="77777777" w:rsidR="00311B5E" w:rsidRDefault="00311B5E"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5" w:author="Angela Quinn (NESO)" w:date="2024-10-18T16:59:00Z"/>
        </w:rPr>
      </w:pPr>
    </w:p>
    <w:p w14:paraId="4EE764C3" w14:textId="77777777" w:rsidR="00691D5C" w:rsidRDefault="00691D5C"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6" w:author="Angela Quinn (NESO)" w:date="2024-10-18T16:59:00Z"/>
        </w:rPr>
      </w:pPr>
    </w:p>
    <w:p w14:paraId="182E44F7" w14:textId="63A9B602" w:rsidR="003F437A" w:rsidRPr="0054477A"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ins w:id="177" w:author="Angela Quinn (NESO)" w:date="2024-10-18T16:59:00Z">
        <w:r>
          <w:t>[</w:t>
        </w:r>
        <w:r w:rsidR="00691D5C" w:rsidRPr="00030FA2">
          <w:rPr>
            <w:b/>
            <w:bCs/>
          </w:rPr>
          <w:t>7</w:t>
        </w:r>
        <w:r w:rsidRPr="00030FA2">
          <w:rPr>
            <w:b/>
            <w:bCs/>
          </w:rPr>
          <w:t>.6</w:t>
        </w:r>
        <w:r>
          <w:t xml:space="preserve"> </w:t>
        </w:r>
      </w:ins>
      <w:r w:rsidR="003F437A">
        <w:t xml:space="preserve">Where there is a reduction in </w:t>
      </w:r>
      <w:r w:rsidR="003F437A">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ins w:id="178" w:author="Angela Quinn (NESO)" w:date="2024-10-18T17:03:00Z">
        <w:r w:rsidR="00343082" w:rsidRPr="00343082">
          <w:rPr>
            <w:bCs/>
          </w:rPr>
          <w:t>[or Clause 7.5]</w:t>
        </w:r>
        <w:r w:rsidR="00343082">
          <w:rPr>
            <w:b/>
          </w:rPr>
          <w:t xml:space="preserve"> </w:t>
        </w:r>
      </w:ins>
      <w:r w:rsidR="003F437A">
        <w:t xml:space="preserve">prior to the </w:t>
      </w:r>
      <w:r w:rsidR="003F437A">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3F437A">
        <w:t xml:space="preserve">the </w:t>
      </w:r>
      <w:r w:rsidR="003F437A">
        <w:rPr>
          <w:b/>
        </w:rPr>
        <w:t>User</w:t>
      </w:r>
      <w:r w:rsidR="003F437A">
        <w:t xml:space="preserve"> shall pay to </w:t>
      </w:r>
      <w:r w:rsidR="003F437A">
        <w:rPr>
          <w:rFonts w:cs="Arial"/>
          <w:b/>
          <w:bCs/>
        </w:rPr>
        <w:t xml:space="preserve">The Company </w:t>
      </w:r>
      <w:r w:rsidR="003F437A">
        <w:rPr>
          <w:rFonts w:cs="Arial"/>
          <w:bCs/>
        </w:rPr>
        <w:t>the</w:t>
      </w:r>
      <w:r w:rsidR="003F437A">
        <w:t xml:space="preserve"> </w:t>
      </w:r>
      <w:r w:rsidR="003F437A">
        <w:rPr>
          <w:b/>
        </w:rPr>
        <w:t xml:space="preserve">Cancellation Charge </w:t>
      </w:r>
      <w:r w:rsidR="003F437A">
        <w:t xml:space="preserve">such payment to be made within 14 days of the date of </w:t>
      </w:r>
      <w:r w:rsidR="003F437A">
        <w:rPr>
          <w:rFonts w:cs="Arial"/>
          <w:b/>
          <w:bCs/>
        </w:rPr>
        <w:t>The Company</w:t>
      </w:r>
      <w:r w:rsidR="003F437A">
        <w:rPr>
          <w:b/>
          <w:bCs/>
        </w:rPr>
        <w:t>’s</w:t>
      </w:r>
      <w:r w:rsidR="00EB3FDB">
        <w:t xml:space="preserve"> invoice in respect thereof.</w:t>
      </w:r>
      <w:r w:rsidR="00EB3FDB">
        <w:rPr>
          <w:rFonts w:cs="Arial"/>
          <w:szCs w:val="24"/>
        </w:rPr>
        <w:t>]</w:t>
      </w:r>
    </w:p>
    <w:p w14:paraId="4218862E" w14:textId="7F494E39" w:rsidR="00095129" w:rsidRPr="0054477A" w:rsidRDefault="00095129" w:rsidP="00095129">
      <w:pPr>
        <w:tabs>
          <w:tab w:val="left" w:pos="3780"/>
        </w:tabs>
        <w:rPr>
          <w:rFonts w:cs="Arial"/>
          <w:i/>
          <w:szCs w:val="24"/>
        </w:rPr>
      </w:pPr>
      <w:r w:rsidRPr="0054477A">
        <w:rPr>
          <w:rFonts w:cs="Arial"/>
          <w:b/>
          <w:i/>
          <w:szCs w:val="24"/>
        </w:rPr>
        <w:t xml:space="preserve">Users in the capacity of a Directly Connected Distribution System where works are required in respect of a BELLA or a Relevant Embedded </w:t>
      </w:r>
      <w:del w:id="179" w:author="Lizzie Timmins (NESO)" w:date="2024-11-05T16:07:00Z">
        <w:r w:rsidRPr="0054477A" w:rsidDel="005F4184">
          <w:rPr>
            <w:rFonts w:cs="Arial"/>
            <w:b/>
            <w:i/>
            <w:szCs w:val="24"/>
          </w:rPr>
          <w:delText xml:space="preserve">Medium </w:delText>
        </w:r>
      </w:del>
      <w:r w:rsidRPr="0054477A">
        <w:rPr>
          <w:rFonts w:cs="Arial"/>
          <w:b/>
          <w:i/>
          <w:szCs w:val="24"/>
        </w:rPr>
        <w:t xml:space="preserve">Power Station </w:t>
      </w:r>
      <w:del w:id="180" w:author="Lizzie Timmins (NESO)" w:date="2024-11-05T16:08:00Z">
        <w:r w:rsidRPr="0054477A" w:rsidDel="005F4184">
          <w:rPr>
            <w:rFonts w:cs="Arial"/>
            <w:b/>
            <w:i/>
            <w:szCs w:val="24"/>
          </w:rPr>
          <w:delText xml:space="preserve">or a Relevant Embedded Small Power Station </w:delText>
        </w:r>
      </w:del>
      <w:r w:rsidRPr="0054477A">
        <w:rPr>
          <w:rFonts w:cs="Arial"/>
          <w:b/>
          <w:i/>
          <w:szCs w:val="24"/>
        </w:rPr>
        <w:t>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5F45A413"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 xml:space="preserve">[in the case of relevant embedded </w:t>
      </w:r>
      <w:del w:id="181" w:author="Lizzie Timmins (NESO)" w:date="2024-11-05T16:08:00Z">
        <w:r w:rsidRPr="0054477A" w:rsidDel="005F4184">
          <w:rPr>
            <w:rFonts w:ascii="Arial" w:hAnsi="Arial" w:cs="Arial"/>
            <w:i/>
            <w:szCs w:val="24"/>
          </w:rPr>
          <w:delText xml:space="preserve">small\medium </w:delText>
        </w:r>
      </w:del>
      <w:r w:rsidRPr="0054477A">
        <w:rPr>
          <w:rFonts w:ascii="Arial" w:hAnsi="Arial" w:cs="Arial"/>
          <w:i/>
          <w:szCs w:val="24"/>
        </w:rPr>
        <w:t>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2D19C3">
      <w:pPr>
        <w:numPr>
          <w:ilvl w:val="2"/>
          <w:numId w:val="3"/>
        </w:numPr>
        <w:tabs>
          <w:tab w:val="left" w:pos="720"/>
        </w:tabs>
        <w:jc w:val="both"/>
        <w:rPr>
          <w:rFonts w:cs="Arial"/>
          <w:b/>
        </w:rPr>
      </w:pPr>
      <w:r w:rsidRPr="0054477A">
        <w:rPr>
          <w:rFonts w:cs="Arial"/>
        </w:rPr>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w:t>
      </w:r>
      <w:proofErr w:type="spellStart"/>
      <w:r w:rsidRPr="0054477A">
        <w:rPr>
          <w:rFonts w:cs="Arial"/>
          <w:b/>
        </w:rPr>
        <w:t>Exemptable</w:t>
      </w:r>
      <w:proofErr w:type="spellEnd"/>
      <w:r w:rsidRPr="0054477A">
        <w:rPr>
          <w:rFonts w:cs="Arial"/>
          <w:b/>
        </w:rPr>
        <w:t xml:space="preserv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2B1AB010" w:rsidR="0054477A" w:rsidRPr="0054477A" w:rsidRDefault="0054477A" w:rsidP="002D19C3">
      <w:pPr>
        <w:numPr>
          <w:ilvl w:val="3"/>
          <w:numId w:val="3"/>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 xml:space="preserve">Relevant Embedded </w:t>
      </w:r>
      <w:del w:id="182" w:author="Lizzie Timmins (NESO)" w:date="2024-11-05T16:10:00Z">
        <w:r w:rsidRPr="0054477A" w:rsidDel="00AF490D">
          <w:rPr>
            <w:rFonts w:cs="Arial"/>
            <w:b/>
          </w:rPr>
          <w:delText xml:space="preserve">Small </w:delText>
        </w:r>
      </w:del>
      <w:r w:rsidRPr="0054477A">
        <w:rPr>
          <w:rFonts w:cs="Arial"/>
          <w:b/>
        </w:rPr>
        <w:t>Power Station</w:t>
      </w:r>
      <w:r w:rsidRPr="0054477A">
        <w:rPr>
          <w:rFonts w:cs="Arial"/>
        </w:rPr>
        <w:t xml:space="preserve">. </w:t>
      </w:r>
    </w:p>
    <w:p w14:paraId="398F4CD4" w14:textId="77777777" w:rsidR="0054477A" w:rsidRPr="0054477A" w:rsidRDefault="0054477A" w:rsidP="0054477A">
      <w:pPr>
        <w:rPr>
          <w:rFonts w:cs="Arial"/>
        </w:rPr>
      </w:pPr>
    </w:p>
    <w:p w14:paraId="498328B9" w14:textId="260E84A9" w:rsidR="0054477A" w:rsidRPr="0054477A" w:rsidRDefault="6734AD50" w:rsidP="002D19C3">
      <w:pPr>
        <w:numPr>
          <w:ilvl w:val="3"/>
          <w:numId w:val="3"/>
        </w:numPr>
        <w:jc w:val="both"/>
        <w:rPr>
          <w:rFonts w:cs="Arial"/>
        </w:rPr>
      </w:pPr>
      <w:r w:rsidRPr="287DBB32">
        <w:rPr>
          <w:rFonts w:cs="Arial"/>
        </w:rPr>
        <w:t xml:space="preserve">Where </w:t>
      </w:r>
      <w:r w:rsidRPr="287DBB32">
        <w:rPr>
          <w:rFonts w:cs="Arial"/>
          <w:b/>
          <w:bCs/>
        </w:rPr>
        <w:t>The Company</w:t>
      </w:r>
      <w:r w:rsidRPr="287DBB32">
        <w:rPr>
          <w:rFonts w:cs="Arial"/>
        </w:rPr>
        <w:t xml:space="preserve"> determines that the reduction in the </w:t>
      </w:r>
      <w:r w:rsidRPr="287DBB32">
        <w:rPr>
          <w:rFonts w:cs="Arial"/>
          <w:b/>
          <w:bCs/>
        </w:rPr>
        <w:t>Developer Capacity</w:t>
      </w:r>
      <w:r w:rsidRPr="287DBB32">
        <w:rPr>
          <w:rFonts w:cs="Arial"/>
        </w:rPr>
        <w:t xml:space="preserve"> effected by the </w:t>
      </w:r>
      <w:r w:rsidRPr="287DBB32">
        <w:rPr>
          <w:rFonts w:cs="Arial"/>
          <w:b/>
          <w:bCs/>
        </w:rPr>
        <w:t>Notice of Reduction</w:t>
      </w:r>
      <w:r w:rsidRPr="287DBB32">
        <w:rPr>
          <w:rFonts w:cs="Arial"/>
        </w:rPr>
        <w:t xml:space="preserve"> is such that if a </w:t>
      </w:r>
      <w:del w:id="183" w:author="Angela Quinn (NESO)" w:date="2024-10-28T02:03:00Z">
        <w:r w:rsidR="0054477A" w:rsidRPr="287DBB32" w:rsidDel="6734AD50">
          <w:rPr>
            <w:rFonts w:cs="Arial"/>
            <w:b/>
            <w:bCs/>
          </w:rPr>
          <w:delText>Request for a Statement of Works</w:delText>
        </w:r>
      </w:del>
      <w:ins w:id="184" w:author="Angela Quinn (NESO)" w:date="2024-10-28T02:03:00Z">
        <w:r w:rsidR="142AB4B4" w:rsidRPr="287DBB32">
          <w:rPr>
            <w:rFonts w:cs="Arial"/>
            <w:b/>
            <w:bCs/>
          </w:rPr>
          <w:t>Transmission Evaluation Application</w:t>
        </w:r>
      </w:ins>
      <w:r w:rsidRPr="287DBB32">
        <w:rPr>
          <w:rFonts w:cs="Arial"/>
        </w:rPr>
        <w:t xml:space="preserve"> had been made by the </w:t>
      </w:r>
      <w:r w:rsidRPr="287DBB32">
        <w:rPr>
          <w:rFonts w:cs="Arial"/>
          <w:b/>
          <w:bCs/>
        </w:rPr>
        <w:t xml:space="preserve">User </w:t>
      </w:r>
      <w:r w:rsidRPr="287DBB32">
        <w:rPr>
          <w:rFonts w:cs="Arial"/>
        </w:rPr>
        <w:t xml:space="preserve">on the basis of that reduced </w:t>
      </w:r>
      <w:r w:rsidRPr="287DBB32">
        <w:rPr>
          <w:rFonts w:cs="Arial"/>
          <w:b/>
          <w:bCs/>
        </w:rPr>
        <w:t>Developer Capacity</w:t>
      </w:r>
      <w:r w:rsidRPr="287DBB32">
        <w:rPr>
          <w:rFonts w:cs="Arial"/>
        </w:rPr>
        <w:t xml:space="preserve"> on the same date as, but instead of, the </w:t>
      </w:r>
      <w:r w:rsidRPr="287DBB32">
        <w:rPr>
          <w:rFonts w:cs="Arial"/>
          <w:b/>
          <w:bCs/>
        </w:rPr>
        <w:t>Developer’s</w:t>
      </w:r>
      <w:r w:rsidRPr="287DBB32">
        <w:rPr>
          <w:rFonts w:cs="Arial"/>
        </w:rPr>
        <w:t xml:space="preserve"> application for the </w:t>
      </w:r>
      <w:r w:rsidRPr="287DBB32">
        <w:rPr>
          <w:rFonts w:cs="Arial"/>
          <w:b/>
          <w:bCs/>
        </w:rPr>
        <w:t>BELLA</w:t>
      </w:r>
      <w:r w:rsidRPr="287DBB32">
        <w:rPr>
          <w:rFonts w:cs="Arial"/>
        </w:rPr>
        <w:t xml:space="preserve"> then no works would have been required on the </w:t>
      </w:r>
      <w:r w:rsidR="78153869" w:rsidRPr="287DBB32">
        <w:rPr>
          <w:rFonts w:cs="Arial"/>
          <w:b/>
          <w:bCs/>
        </w:rPr>
        <w:t>National Electricity Transmission</w:t>
      </w:r>
      <w:r w:rsidRPr="287DBB32">
        <w:rPr>
          <w:rFonts w:cs="Arial"/>
          <w:b/>
          <w:bCs/>
        </w:rPr>
        <w:t xml:space="preserve"> System</w:t>
      </w:r>
      <w:r w:rsidRPr="287DBB32">
        <w:rPr>
          <w:rFonts w:cs="Arial"/>
        </w:rPr>
        <w:t xml:space="preserve"> then </w:t>
      </w:r>
      <w:r w:rsidRPr="287DBB32">
        <w:rPr>
          <w:rFonts w:cs="Arial"/>
          <w:b/>
          <w:bCs/>
        </w:rPr>
        <w:t>The Company</w:t>
      </w:r>
      <w:r w:rsidRPr="287DBB32">
        <w:rPr>
          <w:rFonts w:cs="Arial"/>
        </w:rPr>
        <w:t xml:space="preserve"> shall be entitled to terminate this </w:t>
      </w:r>
      <w:r w:rsidRPr="287DBB32">
        <w:rPr>
          <w:rFonts w:cs="Arial"/>
          <w:b/>
          <w:bCs/>
        </w:rPr>
        <w:t xml:space="preserve">Construction Agreement </w:t>
      </w:r>
      <w:r w:rsidRPr="287DBB32">
        <w:rPr>
          <w:rFonts w:cs="Arial"/>
        </w:rPr>
        <w:t xml:space="preserve">and the provisions of Clause 11 shall apply. In such case </w:t>
      </w:r>
      <w:r w:rsidRPr="287DBB32">
        <w:rPr>
          <w:rFonts w:cs="Arial"/>
          <w:b/>
          <w:bCs/>
        </w:rPr>
        <w:t>The Company</w:t>
      </w:r>
      <w:r w:rsidRPr="287DBB32">
        <w:rPr>
          <w:rFonts w:cs="Arial"/>
        </w:rPr>
        <w:t xml:space="preserve"> shall be entitled to make such amendments as are necessary to the [</w:t>
      </w:r>
      <w:r w:rsidRPr="287DBB32">
        <w:rPr>
          <w:rFonts w:cs="Arial"/>
          <w:b/>
          <w:bCs/>
        </w:rPr>
        <w:t>Bilateral Connection Agreement</w:t>
      </w:r>
      <w:r w:rsidRPr="287DBB32">
        <w:rPr>
          <w:rFonts w:cs="Arial"/>
        </w:rPr>
        <w:t xml:space="preserve"> or </w:t>
      </w:r>
      <w:r w:rsidRPr="287DBB32">
        <w:rPr>
          <w:rFonts w:cs="Arial"/>
          <w:b/>
          <w:bCs/>
        </w:rPr>
        <w:t>Agreement to Vary</w:t>
      </w:r>
      <w:r w:rsidRPr="287DBB32">
        <w:rPr>
          <w:rFonts w:cs="Arial"/>
        </w:rPr>
        <w:t xml:space="preserve">] to reflect the fact that the </w:t>
      </w:r>
      <w:r w:rsidRPr="287DBB32">
        <w:rPr>
          <w:rFonts w:cs="Arial"/>
          <w:b/>
          <w:bCs/>
        </w:rPr>
        <w:t>Developer</w:t>
      </w:r>
      <w:r w:rsidRPr="287DBB32">
        <w:rPr>
          <w:rFonts w:cs="Arial"/>
        </w:rPr>
        <w:t xml:space="preserve"> is no longer party to a </w:t>
      </w:r>
      <w:r w:rsidRPr="287DBB32">
        <w:rPr>
          <w:rFonts w:cs="Arial"/>
          <w:b/>
          <w:bCs/>
        </w:rPr>
        <w:t>BELLA</w:t>
      </w:r>
      <w:r w:rsidRPr="287DBB32">
        <w:rPr>
          <w:rFonts w:cs="Arial"/>
        </w:rPr>
        <w:t xml:space="preserve"> but is a </w:t>
      </w:r>
      <w:r w:rsidRPr="287DBB32">
        <w:rPr>
          <w:rFonts w:cs="Arial"/>
          <w:b/>
          <w:bCs/>
        </w:rPr>
        <w:t xml:space="preserve">Relevant Embedded </w:t>
      </w:r>
      <w:del w:id="185" w:author="Lizzie Timmins (NESO)" w:date="2024-11-05T16:10:00Z">
        <w:r w:rsidRPr="287DBB32" w:rsidDel="00AF490D">
          <w:rPr>
            <w:rFonts w:cs="Arial"/>
            <w:b/>
            <w:bCs/>
          </w:rPr>
          <w:delText xml:space="preserve">Small </w:delText>
        </w:r>
      </w:del>
      <w:r w:rsidRPr="287DBB32">
        <w:rPr>
          <w:rFonts w:cs="Arial"/>
          <w:b/>
          <w:bCs/>
        </w:rPr>
        <w:t>Power Station</w:t>
      </w:r>
      <w:r w:rsidRPr="287DBB32">
        <w:rPr>
          <w:rFonts w:cs="Arial"/>
        </w:rPr>
        <w:t>.</w:t>
      </w:r>
    </w:p>
    <w:p w14:paraId="47BE1487" w14:textId="77777777" w:rsidR="0054477A" w:rsidRPr="0054477A" w:rsidRDefault="0054477A" w:rsidP="0054477A">
      <w:pPr>
        <w:rPr>
          <w:rFonts w:cs="Arial"/>
        </w:rPr>
      </w:pPr>
    </w:p>
    <w:p w14:paraId="62265848" w14:textId="1D08FFE7" w:rsidR="0054477A" w:rsidRDefault="6734AD50" w:rsidP="002D19C3">
      <w:pPr>
        <w:numPr>
          <w:ilvl w:val="3"/>
          <w:numId w:val="3"/>
        </w:numPr>
        <w:spacing w:line="259" w:lineRule="auto"/>
        <w:jc w:val="both"/>
        <w:rPr>
          <w:rFonts w:cs="Arial"/>
        </w:rPr>
      </w:pPr>
      <w:r w:rsidRPr="287DBB32">
        <w:rPr>
          <w:rFonts w:cs="Arial"/>
          <w:b/>
          <w:bCs/>
        </w:rPr>
        <w:t>The Company</w:t>
      </w:r>
      <w:r w:rsidRPr="287DBB32">
        <w:rPr>
          <w:rFonts w:cs="Arial"/>
        </w:rPr>
        <w:t xml:space="preserve"> and the </w:t>
      </w:r>
      <w:r w:rsidRPr="287DBB32">
        <w:rPr>
          <w:rFonts w:cs="Arial"/>
          <w:b/>
          <w:bCs/>
        </w:rPr>
        <w:t>User</w:t>
      </w:r>
      <w:r w:rsidRPr="287DBB32">
        <w:rPr>
          <w:rFonts w:cs="Arial"/>
        </w:rPr>
        <w:t xml:space="preserve"> shall treat the </w:t>
      </w:r>
      <w:r w:rsidRPr="287DBB32">
        <w:rPr>
          <w:rFonts w:cs="Arial"/>
          <w:b/>
          <w:bCs/>
        </w:rPr>
        <w:t>Developer</w:t>
      </w:r>
      <w:r w:rsidRPr="287DBB32">
        <w:rPr>
          <w:rFonts w:cs="Arial"/>
        </w:rPr>
        <w:t xml:space="preserve"> as if it had been a </w:t>
      </w:r>
      <w:r w:rsidRPr="287DBB32">
        <w:rPr>
          <w:rFonts w:cs="Arial"/>
          <w:b/>
          <w:bCs/>
        </w:rPr>
        <w:t xml:space="preserve">Relevant Embedded </w:t>
      </w:r>
      <w:del w:id="186" w:author="Lizzie Timmins (NESO)" w:date="2024-11-05T16:10:00Z">
        <w:r w:rsidRPr="287DBB32" w:rsidDel="00AF490D">
          <w:rPr>
            <w:rFonts w:cs="Arial"/>
            <w:b/>
            <w:bCs/>
          </w:rPr>
          <w:delText xml:space="preserve">Small </w:delText>
        </w:r>
      </w:del>
      <w:r w:rsidRPr="287DBB32">
        <w:rPr>
          <w:rFonts w:cs="Arial"/>
          <w:b/>
          <w:bCs/>
        </w:rPr>
        <w:t>Power Station</w:t>
      </w:r>
      <w:r w:rsidRPr="287DBB32">
        <w:rPr>
          <w:rFonts w:cs="Arial"/>
        </w:rPr>
        <w:t xml:space="preserve"> at the time of its application for a </w:t>
      </w:r>
      <w:r w:rsidRPr="287DBB32">
        <w:rPr>
          <w:rFonts w:cs="Arial"/>
          <w:b/>
          <w:bCs/>
        </w:rPr>
        <w:t>BELLA</w:t>
      </w:r>
      <w:r w:rsidRPr="287DBB32">
        <w:rPr>
          <w:rFonts w:cs="Arial"/>
        </w:rPr>
        <w:t xml:space="preserve"> and for the purposes of </w:t>
      </w:r>
      <w:r w:rsidRPr="287DBB32">
        <w:rPr>
          <w:rFonts w:cs="Arial"/>
          <w:b/>
          <w:bCs/>
        </w:rPr>
        <w:t>CUSC</w:t>
      </w:r>
      <w:r w:rsidRPr="287DBB32">
        <w:rPr>
          <w:rFonts w:cs="Arial"/>
        </w:rPr>
        <w:t xml:space="preserve"> Paragraph 6.5 as if a) the </w:t>
      </w:r>
      <w:r w:rsidRPr="287DBB32">
        <w:rPr>
          <w:rFonts w:cs="Arial"/>
          <w:b/>
          <w:bCs/>
        </w:rPr>
        <w:t xml:space="preserve">Developer’s </w:t>
      </w:r>
      <w:r w:rsidRPr="287DBB32">
        <w:rPr>
          <w:rFonts w:cs="Arial"/>
        </w:rPr>
        <w:t>application for the</w:t>
      </w:r>
      <w:r w:rsidRPr="287DBB32">
        <w:rPr>
          <w:rFonts w:cs="Arial"/>
          <w:b/>
          <w:bCs/>
        </w:rPr>
        <w:t xml:space="preserve"> BELLA </w:t>
      </w:r>
      <w:r w:rsidRPr="287DBB32">
        <w:rPr>
          <w:rFonts w:cs="Arial"/>
        </w:rPr>
        <w:t>had been a</w:t>
      </w:r>
      <w:r w:rsidRPr="287DBB32">
        <w:rPr>
          <w:rFonts w:cs="Arial"/>
          <w:b/>
          <w:bCs/>
        </w:rPr>
        <w:t xml:space="preserve"> </w:t>
      </w:r>
      <w:del w:id="187" w:author="Angela Quinn (NESO)" w:date="2024-10-28T02:04:00Z">
        <w:r w:rsidR="0054477A" w:rsidRPr="287DBB32" w:rsidDel="6734AD50">
          <w:rPr>
            <w:rFonts w:cs="Arial"/>
            <w:b/>
            <w:bCs/>
          </w:rPr>
          <w:delText>Request for a Statement of Works</w:delText>
        </w:r>
      </w:del>
      <w:ins w:id="188" w:author="Angela Quinn (NESO)" w:date="2024-10-28T02:04:00Z">
        <w:r w:rsidR="61209D97" w:rsidRPr="287DBB32">
          <w:rPr>
            <w:rFonts w:cs="Arial"/>
            <w:b/>
            <w:bCs/>
          </w:rPr>
          <w:t xml:space="preserve">Transmission Evaluation </w:t>
        </w:r>
      </w:ins>
      <w:ins w:id="189" w:author="Angela Quinn (NESO)" w:date="2024-10-28T02:05:00Z">
        <w:r w:rsidR="61209D97" w:rsidRPr="287DBB32">
          <w:rPr>
            <w:rFonts w:cs="Arial"/>
            <w:b/>
            <w:bCs/>
          </w:rPr>
          <w:t>Application</w:t>
        </w:r>
      </w:ins>
      <w:r w:rsidRPr="287DBB32">
        <w:rPr>
          <w:rFonts w:cs="Arial"/>
          <w:b/>
          <w:bCs/>
        </w:rPr>
        <w:t xml:space="preserve"> </w:t>
      </w:r>
      <w:r w:rsidRPr="287DBB32">
        <w:rPr>
          <w:rFonts w:cs="Arial"/>
        </w:rPr>
        <w:t xml:space="preserve">under </w:t>
      </w:r>
      <w:r w:rsidRPr="287DBB32">
        <w:rPr>
          <w:rFonts w:cs="Arial"/>
          <w:b/>
          <w:bCs/>
        </w:rPr>
        <w:t xml:space="preserve">CUSC </w:t>
      </w:r>
      <w:r w:rsidRPr="287DBB32">
        <w:rPr>
          <w:rFonts w:cs="Arial"/>
        </w:rPr>
        <w:t xml:space="preserve">6.5.5, b)  this </w:t>
      </w:r>
      <w:r w:rsidRPr="287DBB32">
        <w:rPr>
          <w:rFonts w:cs="Arial"/>
          <w:b/>
          <w:bCs/>
        </w:rPr>
        <w:t>Construction Agreement</w:t>
      </w:r>
      <w:r w:rsidRPr="287DBB32">
        <w:rPr>
          <w:rFonts w:cs="Arial"/>
        </w:rPr>
        <w:t xml:space="preserve"> had been entered into as a result of the </w:t>
      </w:r>
      <w:r w:rsidRPr="287DBB32">
        <w:rPr>
          <w:rFonts w:cs="Arial"/>
          <w:b/>
          <w:bCs/>
        </w:rPr>
        <w:t>Modification Application</w:t>
      </w:r>
      <w:r w:rsidRPr="287DBB32">
        <w:rPr>
          <w:rFonts w:cs="Arial"/>
        </w:rPr>
        <w:t xml:space="preserve"> referred to in </w:t>
      </w:r>
      <w:r w:rsidRPr="287DBB32">
        <w:rPr>
          <w:rFonts w:cs="Arial"/>
          <w:b/>
          <w:bCs/>
        </w:rPr>
        <w:t>CUSC</w:t>
      </w:r>
      <w:r w:rsidRPr="287DBB32">
        <w:rPr>
          <w:rFonts w:cs="Arial"/>
        </w:rPr>
        <w:t xml:space="preserve"> Paragraph 6.5.5.5, c) the </w:t>
      </w:r>
      <w:r w:rsidRPr="287DBB32">
        <w:rPr>
          <w:rFonts w:cs="Arial"/>
          <w:b/>
          <w:bCs/>
        </w:rPr>
        <w:t xml:space="preserve">Notice of Reduction </w:t>
      </w:r>
      <w:r w:rsidRPr="287DBB32">
        <w:rPr>
          <w:rFonts w:cs="Arial"/>
        </w:rPr>
        <w:t>is a</w:t>
      </w:r>
      <w:r w:rsidRPr="287DBB32">
        <w:rPr>
          <w:rFonts w:cs="Arial"/>
          <w:b/>
          <w:bCs/>
        </w:rPr>
        <w:t xml:space="preserve"> </w:t>
      </w:r>
      <w:r w:rsidRPr="287DBB32">
        <w:rPr>
          <w:rFonts w:cs="Arial"/>
        </w:rPr>
        <w:t xml:space="preserve">revised </w:t>
      </w:r>
      <w:del w:id="190" w:author="Angela Quinn (NESO)" w:date="2024-10-28T02:07:00Z">
        <w:r w:rsidR="0054477A" w:rsidRPr="287DBB32" w:rsidDel="6734AD50">
          <w:rPr>
            <w:rFonts w:cs="Arial"/>
            <w:b/>
            <w:bCs/>
          </w:rPr>
          <w:delText>Request for a Statement of Works</w:delText>
        </w:r>
      </w:del>
      <w:ins w:id="191" w:author="Angela Quinn (NESO)" w:date="2024-10-28T02:07:00Z">
        <w:r w:rsidR="2B1F8A93" w:rsidRPr="287DBB32">
          <w:rPr>
            <w:rFonts w:cs="Arial"/>
            <w:b/>
            <w:bCs/>
          </w:rPr>
          <w:t>Transmission Evaluation Application</w:t>
        </w:r>
      </w:ins>
      <w:r w:rsidRPr="287DBB32">
        <w:rPr>
          <w:rFonts w:cs="Arial"/>
          <w:b/>
          <w:bCs/>
        </w:rPr>
        <w:t xml:space="preserve"> </w:t>
      </w:r>
      <w:r w:rsidRPr="287DBB32">
        <w:rPr>
          <w:rFonts w:cs="Arial"/>
        </w:rPr>
        <w:t>from the</w:t>
      </w:r>
      <w:r w:rsidRPr="287DBB32">
        <w:rPr>
          <w:rFonts w:cs="Arial"/>
          <w:b/>
          <w:bCs/>
        </w:rPr>
        <w:t xml:space="preserve"> User </w:t>
      </w:r>
      <w:r w:rsidRPr="287DBB32">
        <w:rPr>
          <w:rFonts w:cs="Arial"/>
        </w:rPr>
        <w:t xml:space="preserve">under </w:t>
      </w:r>
      <w:r w:rsidRPr="287DBB32">
        <w:rPr>
          <w:rFonts w:cs="Arial"/>
          <w:b/>
          <w:bCs/>
        </w:rPr>
        <w:t>CUSC</w:t>
      </w:r>
      <w:r w:rsidRPr="287DBB32">
        <w:rPr>
          <w:rFonts w:cs="Arial"/>
        </w:rPr>
        <w:t xml:space="preserve"> Paragraph 6.5.5.8 by reference to the reduction in</w:t>
      </w:r>
      <w:r w:rsidRPr="287DBB32">
        <w:rPr>
          <w:rFonts w:cs="Arial"/>
          <w:b/>
          <w:bCs/>
        </w:rPr>
        <w:t xml:space="preserve"> </w:t>
      </w:r>
      <w:r w:rsidRPr="287DBB32">
        <w:rPr>
          <w:rFonts w:cs="Arial"/>
        </w:rPr>
        <w:t xml:space="preserve">the </w:t>
      </w:r>
      <w:r w:rsidRPr="287DBB32">
        <w:rPr>
          <w:rFonts w:cs="Arial"/>
          <w:b/>
          <w:bCs/>
        </w:rPr>
        <w:t>Developer Capacity</w:t>
      </w:r>
      <w:r w:rsidRPr="287DBB32">
        <w:rPr>
          <w:rFonts w:cs="Arial"/>
        </w:rPr>
        <w:t xml:space="preserve"> effected by the </w:t>
      </w:r>
      <w:r w:rsidRPr="287DBB32">
        <w:rPr>
          <w:rFonts w:cs="Arial"/>
          <w:b/>
          <w:bCs/>
        </w:rPr>
        <w:t xml:space="preserve">Notice of Reduction </w:t>
      </w:r>
      <w:r w:rsidRPr="287DBB32">
        <w:rPr>
          <w:rFonts w:cs="Arial"/>
        </w:rPr>
        <w:t xml:space="preserve">and d) the agreement to vary referred to in Clause 7.4.10.1 or 7.4.10.2 as </w:t>
      </w:r>
      <w:r w:rsidRPr="287DBB32">
        <w:rPr>
          <w:rFonts w:cs="Arial"/>
          <w:b/>
          <w:bCs/>
        </w:rPr>
        <w:t>The Company’s</w:t>
      </w:r>
      <w:r w:rsidRPr="287DBB32">
        <w:rPr>
          <w:rFonts w:cs="Arial"/>
        </w:rPr>
        <w:t xml:space="preserve"> response to the </w:t>
      </w:r>
      <w:r w:rsidRPr="287DBB32">
        <w:rPr>
          <w:rFonts w:cs="Arial"/>
          <w:b/>
          <w:bCs/>
        </w:rPr>
        <w:t>User’s</w:t>
      </w:r>
      <w:r w:rsidRPr="287DBB32">
        <w:rPr>
          <w:rFonts w:cs="Arial"/>
        </w:rPr>
        <w:t xml:space="preserve"> revised </w:t>
      </w:r>
      <w:del w:id="192" w:author="Angela Quinn (NESO)" w:date="2024-10-28T02:08:00Z">
        <w:r w:rsidR="0054477A" w:rsidRPr="287DBB32" w:rsidDel="6734AD50">
          <w:rPr>
            <w:rFonts w:cs="Arial"/>
            <w:b/>
            <w:bCs/>
          </w:rPr>
          <w:delText>Request for a Statement of Works</w:delText>
        </w:r>
      </w:del>
      <w:ins w:id="193" w:author="Angela Quinn (NESO)" w:date="2024-10-28T02:08:00Z">
        <w:r w:rsidR="489AA246" w:rsidRPr="287DBB32">
          <w:rPr>
            <w:rFonts w:cs="Arial"/>
            <w:b/>
            <w:bCs/>
          </w:rPr>
          <w:t>Transmission Evaluation Application</w:t>
        </w:r>
      </w:ins>
      <w:r w:rsidRPr="287DBB32">
        <w:rPr>
          <w:rFonts w:cs="Arial"/>
        </w:rPr>
        <w:t xml:space="preserve"> and the provisions of </w:t>
      </w:r>
      <w:r w:rsidRPr="287DBB32">
        <w:rPr>
          <w:rFonts w:cs="Arial"/>
          <w:b/>
          <w:bCs/>
        </w:rPr>
        <w:t>CUSC</w:t>
      </w:r>
      <w:r w:rsidRPr="287DBB32">
        <w:rPr>
          <w:rFonts w:cs="Arial"/>
        </w:rPr>
        <w:t xml:space="preserve"> Paragraph 6.5 shall apply on that basis.</w:t>
      </w:r>
    </w:p>
    <w:p w14:paraId="7415A8CE" w14:textId="77777777" w:rsidR="003F437A" w:rsidRDefault="003F437A" w:rsidP="003F437A">
      <w:pPr>
        <w:jc w:val="both"/>
        <w:rPr>
          <w:rFonts w:cs="Arial"/>
        </w:rPr>
      </w:pPr>
    </w:p>
    <w:p w14:paraId="07658799" w14:textId="12B4708A" w:rsidR="00D67E48" w:rsidRDefault="003F437A" w:rsidP="00DD09B3">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D67E48">
        <w:rPr>
          <w:b/>
        </w:rPr>
        <w:t>7.5</w:t>
      </w:r>
      <w:r>
        <w:tab/>
      </w:r>
      <w:r w:rsidR="00EB3FDB">
        <w:t xml:space="preserve">Where there is a reduction in </w:t>
      </w:r>
      <w:r w:rsidR="00EB3FDB" w:rsidRPr="00D67E48">
        <w:rPr>
          <w:b/>
        </w:rPr>
        <w:t xml:space="preserve">Developer Capacity </w:t>
      </w:r>
      <w:r w:rsidR="00EB3FDB" w:rsidRPr="00EB3FDB">
        <w:t>under Clause</w:t>
      </w:r>
      <w:r w:rsidR="00EB3FDB" w:rsidRPr="00D67E48">
        <w:rPr>
          <w:b/>
        </w:rPr>
        <w:t xml:space="preserve"> </w:t>
      </w:r>
      <w:r w:rsidR="00EB3FDB" w:rsidRPr="00EB3FDB">
        <w:t>7.4</w:t>
      </w:r>
      <w:r w:rsidR="00EB3FDB" w:rsidRPr="00D67E48">
        <w:rPr>
          <w:b/>
        </w:rPr>
        <w:t xml:space="preserve"> </w:t>
      </w:r>
      <w:r w:rsidR="00EB3FDB">
        <w:t xml:space="preserve">prior to the </w:t>
      </w:r>
      <w:r w:rsidR="00EB3FDB" w:rsidRPr="00D67E48">
        <w:rPr>
          <w:b/>
        </w:rPr>
        <w:t>Charging Date</w:t>
      </w:r>
      <w:r w:rsidR="00EB3FDB">
        <w:t>,</w:t>
      </w:r>
      <w:r w:rsidR="00EB3FDB" w:rsidRPr="00D67E48">
        <w:rPr>
          <w:rFonts w:cs="Arial"/>
          <w:szCs w:val="24"/>
        </w:rPr>
        <w:t xml:space="preserve"> on such reduction in </w:t>
      </w:r>
      <w:r w:rsidR="00EB3FDB" w:rsidRPr="00D67E48">
        <w:rPr>
          <w:rFonts w:cs="Arial"/>
          <w:b/>
          <w:szCs w:val="24"/>
        </w:rPr>
        <w:t>Developer Capacity</w:t>
      </w:r>
      <w:r w:rsidR="00EB3FDB" w:rsidRPr="00D67E48">
        <w:rPr>
          <w:rFonts w:cs="Arial"/>
          <w:szCs w:val="24"/>
        </w:rPr>
        <w:t xml:space="preserve"> taking effect the </w:t>
      </w:r>
      <w:r w:rsidR="00EB3FDB" w:rsidRPr="00D67E48">
        <w:rPr>
          <w:rFonts w:cs="Arial"/>
          <w:b/>
          <w:szCs w:val="24"/>
        </w:rPr>
        <w:t xml:space="preserve">User </w:t>
      </w:r>
      <w:r w:rsidR="00EB3FDB">
        <w:t xml:space="preserve">shall pay to </w:t>
      </w:r>
      <w:r w:rsidR="00EB3FDB" w:rsidRPr="00D67E48">
        <w:rPr>
          <w:rFonts w:cs="Arial"/>
          <w:b/>
          <w:bCs/>
        </w:rPr>
        <w:t xml:space="preserve">The Company </w:t>
      </w:r>
      <w:r w:rsidR="00EB3FDB" w:rsidRPr="00D67E48">
        <w:rPr>
          <w:rFonts w:cs="Arial"/>
          <w:bCs/>
        </w:rPr>
        <w:t>the</w:t>
      </w:r>
      <w:r w:rsidR="00EB3FDB">
        <w:t xml:space="preserve"> </w:t>
      </w:r>
      <w:r w:rsidR="00EB3FDB" w:rsidRPr="00D67E48">
        <w:rPr>
          <w:b/>
        </w:rPr>
        <w:t xml:space="preserve">Cancellation Charge </w:t>
      </w:r>
      <w:r w:rsidR="00EB3FDB">
        <w:t xml:space="preserve">such payment to be made within 14 days of the date of </w:t>
      </w:r>
      <w:r w:rsidR="00EB3FDB" w:rsidRPr="00D67E48">
        <w:rPr>
          <w:rFonts w:cs="Arial"/>
          <w:b/>
          <w:bCs/>
        </w:rPr>
        <w:t>The Company</w:t>
      </w:r>
      <w:r w:rsidR="00EB3FDB" w:rsidRPr="00D67E48">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 xml:space="preserve">Bilateral Connection </w:t>
      </w:r>
      <w:proofErr w:type="gramStart"/>
      <w:r w:rsidRPr="0054477A">
        <w:rPr>
          <w:rFonts w:ascii="Arial" w:hAnsi="Arial"/>
          <w:b/>
        </w:rPr>
        <w:t>Agreement</w:t>
      </w:r>
      <w:r w:rsidRPr="0054477A">
        <w:rPr>
          <w:rFonts w:ascii="Arial" w:hAnsi="Arial"/>
        </w:rPr>
        <w:t xml:space="preserve"> .</w:t>
      </w:r>
      <w:proofErr w:type="gramEnd"/>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w:t>
      </w:r>
      <w:proofErr w:type="gramStart"/>
      <w:r w:rsidRPr="0054477A">
        <w:rPr>
          <w:rFonts w:ascii="Arial" w:hAnsi="Arial"/>
        </w:rPr>
        <w:t>qualify</w:t>
      </w:r>
      <w:proofErr w:type="gramEnd"/>
      <w:r w:rsidRPr="0054477A">
        <w:rPr>
          <w:rFonts w:ascii="Arial" w:hAnsi="Arial"/>
        </w:rPr>
        <w:t xml:space="preserve"> or revoke such authority or instruction at any time.</w:t>
      </w:r>
    </w:p>
    <w:p w14:paraId="304449F6" w14:textId="4A729830"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ins w:id="194" w:author="Angela Quinn (NESO)" w:date="2024-10-18T17:13:00Z">
        <w:r w:rsidR="00DD09B3">
          <w:rPr>
            <w:rFonts w:ascii="Arial" w:hAnsi="Arial"/>
          </w:rPr>
          <w:t xml:space="preserve">and 7.5 </w:t>
        </w:r>
      </w:ins>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In consideration of and recognising the provisions at Clause 16.4 of this</w:t>
      </w:r>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 xml:space="preserve">required </w:t>
      </w:r>
      <w:proofErr w:type="gramStart"/>
      <w:r w:rsidRPr="00453022">
        <w:rPr>
          <w:rFonts w:cs="Arial"/>
          <w:szCs w:val="24"/>
          <w:lang w:eastAsia="en-GB"/>
        </w:rPr>
        <w:t>as a consequence of</w:t>
      </w:r>
      <w:proofErr w:type="gramEnd"/>
      <w:r w:rsidRPr="00453022">
        <w:rPr>
          <w:rFonts w:cs="Arial"/>
          <w:szCs w:val="24"/>
          <w:lang w:eastAsia="en-GB"/>
        </w:rPr>
        <w:t xml:space="preserve"> more</w:t>
      </w:r>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proofErr w:type="spellStart"/>
      <w:r w:rsidRPr="00453022">
        <w:rPr>
          <w:rFonts w:cs="Arial"/>
          <w:szCs w:val="24"/>
          <w:lang w:eastAsia="en-GB"/>
        </w:rPr>
        <w:t>i</w:t>
      </w:r>
      <w:proofErr w:type="spellEnd"/>
      <w:r w:rsidRPr="00453022">
        <w:rPr>
          <w:rFonts w:cs="Arial"/>
          <w:szCs w:val="24"/>
          <w:lang w:eastAsia="en-GB"/>
        </w:rPr>
        <w:t xml:space="preserve">)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 xml:space="preserve">and </w:t>
      </w:r>
      <w:proofErr w:type="gramStart"/>
      <w:r w:rsidRPr="00453022">
        <w:rPr>
          <w:rFonts w:cs="Arial"/>
          <w:szCs w:val="24"/>
          <w:lang w:eastAsia="en-GB"/>
        </w:rPr>
        <w:t>elected accordingly;</w:t>
      </w:r>
      <w:proofErr w:type="gramEnd"/>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proofErr w:type="spellStart"/>
      <w:r w:rsidRPr="00453022">
        <w:rPr>
          <w:rFonts w:cs="Arial"/>
          <w:b/>
          <w:bCs/>
          <w:szCs w:val="24"/>
          <w:lang w:eastAsia="en-GB"/>
        </w:rPr>
        <w:t>Contruction</w:t>
      </w:r>
      <w:proofErr w:type="spellEnd"/>
      <w:r w:rsidRPr="00453022">
        <w:rPr>
          <w:rFonts w:cs="Arial"/>
          <w:b/>
          <w:bCs/>
          <w:szCs w:val="24"/>
          <w:lang w:eastAsia="en-GB"/>
        </w:rPr>
        <w:t xml:space="preserve">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r w:rsidRPr="00453022">
        <w:rPr>
          <w:rFonts w:cs="Arial"/>
          <w:b/>
          <w:bCs/>
          <w:szCs w:val="24"/>
          <w:lang w:eastAsia="en-GB"/>
        </w:rPr>
        <w:t>Security</w:t>
      </w:r>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t>[18</w:t>
      </w:r>
      <w:r w:rsidRPr="00C2010B">
        <w:tab/>
      </w:r>
      <w:r w:rsidRPr="00C2010B">
        <w:rPr>
          <w:rFonts w:cs="Arial"/>
          <w:b/>
          <w:bCs/>
        </w:rPr>
        <w:t xml:space="preserve">Distribution Queue Management </w:t>
      </w:r>
      <w:r w:rsidRPr="00C2010B">
        <w:rPr>
          <w:rStyle w:val="FootnoteReference"/>
          <w:rFonts w:cs="Arial"/>
          <w:b/>
          <w:bCs/>
        </w:rPr>
        <w:footnoteReference w:id="2"/>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8241"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8C6BE8"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8240"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22AB0B"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619DEEFF" w:rsidR="008F4CF2" w:rsidRPr="0054477A" w:rsidRDefault="008F4CF2" w:rsidP="008F4CF2">
      <w:pPr>
        <w:tabs>
          <w:tab w:val="left" w:pos="3780"/>
        </w:tabs>
        <w:jc w:val="center"/>
        <w:rPr>
          <w:rFonts w:cs="Arial"/>
          <w:b/>
          <w:szCs w:val="24"/>
          <w:u w:val="single"/>
        </w:rPr>
      </w:pPr>
      <w:r w:rsidRPr="0054477A">
        <w:rPr>
          <w:b/>
        </w:rPr>
        <w:br w:type="page"/>
      </w:r>
      <w:bookmarkStart w:id="195" w:name="_Hlk180166131"/>
      <w:r w:rsidRPr="0054477A">
        <w:rPr>
          <w:rFonts w:cs="Arial"/>
          <w:b/>
          <w:szCs w:val="24"/>
          <w:u w:val="single"/>
        </w:rPr>
        <w:t xml:space="preserve">APPENDIX </w:t>
      </w:r>
      <w:ins w:id="196" w:author="Angela Quinn (NESO)" w:date="2024-10-18T15:20:00Z">
        <w:r w:rsidR="00001F53">
          <w:rPr>
            <w:rFonts w:cs="Arial"/>
            <w:b/>
            <w:szCs w:val="24"/>
            <w:u w:val="single"/>
          </w:rPr>
          <w:t>[O]</w:t>
        </w:r>
      </w:ins>
      <w:r w:rsidRPr="0054477A">
        <w:rPr>
          <w:rFonts w:cs="Arial"/>
          <w:b/>
          <w:szCs w:val="24"/>
          <w:u w:val="single"/>
        </w:rPr>
        <w:t>[P]</w:t>
      </w:r>
    </w:p>
    <w:p w14:paraId="5264CCF0" w14:textId="77777777" w:rsidR="008F4CF2" w:rsidRPr="0054477A" w:rsidRDefault="008F4CF2" w:rsidP="008F4CF2">
      <w:pPr>
        <w:tabs>
          <w:tab w:val="left" w:pos="3780"/>
        </w:tabs>
        <w:rPr>
          <w:rFonts w:cs="Arial"/>
          <w:szCs w:val="24"/>
        </w:rPr>
      </w:pPr>
    </w:p>
    <w:p w14:paraId="3B40B7DB" w14:textId="650DB856" w:rsidR="00001F53" w:rsidRDefault="00E30A67" w:rsidP="00132FC1">
      <w:pPr>
        <w:tabs>
          <w:tab w:val="left" w:pos="3780"/>
        </w:tabs>
        <w:jc w:val="center"/>
        <w:rPr>
          <w:ins w:id="197" w:author="Angela Quinn (NESO)" w:date="2024-10-18T15:21:00Z"/>
          <w:rFonts w:cs="Arial"/>
          <w:b/>
          <w:szCs w:val="24"/>
          <w:u w:val="single"/>
        </w:rPr>
      </w:pPr>
      <w:ins w:id="198" w:author="Angela Quinn (NESO)" w:date="2024-10-18T15:30:00Z">
        <w:r>
          <w:rPr>
            <w:rFonts w:cs="Arial"/>
            <w:b/>
            <w:szCs w:val="24"/>
            <w:u w:val="single"/>
          </w:rPr>
          <w:t>[</w:t>
        </w:r>
      </w:ins>
      <w:ins w:id="199" w:author="Angela Quinn (NESO)" w:date="2024-10-18T15:21:00Z">
        <w:r w:rsidR="00D356AC">
          <w:rPr>
            <w:rFonts w:cs="Arial"/>
            <w:b/>
            <w:szCs w:val="24"/>
            <w:u w:val="single"/>
          </w:rPr>
          <w:t>GATE 1 VERSION</w:t>
        </w:r>
        <w:r w:rsidR="0098503C">
          <w:rPr>
            <w:rFonts w:cs="Arial"/>
            <w:b/>
            <w:szCs w:val="24"/>
            <w:u w:val="single"/>
          </w:rPr>
          <w:t>S</w:t>
        </w:r>
      </w:ins>
    </w:p>
    <w:p w14:paraId="7315CF2B" w14:textId="77777777" w:rsidR="0098503C" w:rsidRDefault="0098503C" w:rsidP="00132FC1">
      <w:pPr>
        <w:tabs>
          <w:tab w:val="left" w:pos="3780"/>
        </w:tabs>
        <w:jc w:val="center"/>
        <w:rPr>
          <w:ins w:id="200" w:author="Angela Quinn (NESO)" w:date="2024-10-18T15:20:00Z"/>
          <w:rFonts w:cs="Arial"/>
          <w:b/>
          <w:szCs w:val="24"/>
          <w:u w:val="single"/>
        </w:rPr>
      </w:pPr>
    </w:p>
    <w:p w14:paraId="096B94C2" w14:textId="3D3C7824" w:rsidR="00001F53" w:rsidRDefault="00001F53" w:rsidP="00132FC1">
      <w:pPr>
        <w:tabs>
          <w:tab w:val="left" w:pos="3780"/>
        </w:tabs>
        <w:jc w:val="center"/>
        <w:rPr>
          <w:ins w:id="201" w:author="Angela Quinn (NESO)" w:date="2024-10-18T15:20:00Z"/>
          <w:rFonts w:cs="Arial"/>
          <w:b/>
          <w:szCs w:val="24"/>
          <w:u w:val="single"/>
        </w:rPr>
      </w:pPr>
      <w:ins w:id="202" w:author="Angela Quinn (NESO)" w:date="2024-10-18T15:20:00Z">
        <w:r>
          <w:rPr>
            <w:rFonts w:cs="Arial"/>
            <w:b/>
            <w:szCs w:val="24"/>
            <w:u w:val="single"/>
          </w:rPr>
          <w:t>USER’S DATA</w:t>
        </w:r>
      </w:ins>
    </w:p>
    <w:p w14:paraId="0D73231F" w14:textId="77777777" w:rsidR="00001F53" w:rsidRDefault="00001F53" w:rsidP="00132FC1">
      <w:pPr>
        <w:tabs>
          <w:tab w:val="left" w:pos="3780"/>
        </w:tabs>
        <w:jc w:val="center"/>
        <w:rPr>
          <w:ins w:id="203" w:author="Angela Quinn (NESO)" w:date="2024-10-18T15:21:00Z"/>
          <w:rFonts w:cs="Arial"/>
          <w:b/>
          <w:szCs w:val="24"/>
          <w:u w:val="single"/>
        </w:rPr>
      </w:pPr>
    </w:p>
    <w:p w14:paraId="799EC29D" w14:textId="77777777" w:rsidR="0098503C" w:rsidRDefault="0098503C" w:rsidP="00132FC1">
      <w:pPr>
        <w:tabs>
          <w:tab w:val="left" w:pos="3780"/>
        </w:tabs>
        <w:jc w:val="center"/>
        <w:rPr>
          <w:ins w:id="204" w:author="Angela Quinn (NESO)" w:date="2024-10-18T15:21:00Z"/>
          <w:rFonts w:cs="Arial"/>
          <w:b/>
          <w:szCs w:val="24"/>
          <w:u w:val="single"/>
        </w:rPr>
      </w:pPr>
    </w:p>
    <w:p w14:paraId="47EA778A" w14:textId="77777777" w:rsidR="0098503C" w:rsidRDefault="0098503C" w:rsidP="00132FC1">
      <w:pPr>
        <w:tabs>
          <w:tab w:val="left" w:pos="3780"/>
        </w:tabs>
        <w:jc w:val="center"/>
        <w:rPr>
          <w:ins w:id="205" w:author="Angela Quinn (NESO)" w:date="2024-10-18T15:21:00Z"/>
          <w:rFonts w:cs="Arial"/>
          <w:b/>
          <w:szCs w:val="24"/>
          <w:u w:val="single"/>
        </w:rPr>
      </w:pPr>
    </w:p>
    <w:p w14:paraId="78AC5C84" w14:textId="4D1ED14D" w:rsidR="0098503C" w:rsidRPr="0054477A" w:rsidRDefault="0098503C" w:rsidP="0098503C">
      <w:pPr>
        <w:tabs>
          <w:tab w:val="left" w:pos="3780"/>
        </w:tabs>
        <w:rPr>
          <w:ins w:id="206" w:author="Angela Quinn (NESO)" w:date="2024-10-18T15:21:00Z"/>
          <w:rFonts w:cs="Arial"/>
          <w:szCs w:val="24"/>
        </w:rPr>
      </w:pPr>
      <w:ins w:id="207" w:author="Angela Quinn (NESO)" w:date="2024-10-18T15:21:00Z">
        <w:r w:rsidRPr="0054477A">
          <w:rPr>
            <w:rFonts w:cs="Arial"/>
            <w:szCs w:val="24"/>
          </w:rPr>
          <w:t>Power Station</w:t>
        </w:r>
        <w:r>
          <w:rPr>
            <w:rFonts w:cs="Arial"/>
            <w:szCs w:val="24"/>
          </w:rPr>
          <w:t>/other</w:t>
        </w:r>
      </w:ins>
    </w:p>
    <w:p w14:paraId="07662912" w14:textId="77777777" w:rsidR="0098503C" w:rsidRPr="0054477A" w:rsidRDefault="0098503C" w:rsidP="0098503C">
      <w:pPr>
        <w:tabs>
          <w:tab w:val="left" w:pos="3780"/>
        </w:tabs>
        <w:rPr>
          <w:ins w:id="208" w:author="Angela Quinn (NESO)" w:date="2024-10-18T15:21:00Z"/>
          <w:rFonts w:cs="Arial"/>
          <w:szCs w:val="24"/>
        </w:rPr>
      </w:pPr>
    </w:p>
    <w:p w14:paraId="7542476A" w14:textId="227878AD" w:rsidR="0098503C" w:rsidRPr="0054477A" w:rsidRDefault="0098503C" w:rsidP="0098503C">
      <w:pPr>
        <w:tabs>
          <w:tab w:val="left" w:pos="3780"/>
        </w:tabs>
        <w:rPr>
          <w:ins w:id="209" w:author="Angela Quinn (NESO)" w:date="2024-10-18T15:21:00Z"/>
          <w:rFonts w:cs="Arial"/>
          <w:szCs w:val="24"/>
        </w:rPr>
      </w:pPr>
      <w:ins w:id="210" w:author="Angela Quinn (NESO)" w:date="2024-10-18T15:21:00Z">
        <w:r w:rsidRPr="0054477A">
          <w:rPr>
            <w:rFonts w:cs="Arial"/>
            <w:szCs w:val="24"/>
          </w:rPr>
          <w:t>Location of Power station</w:t>
        </w:r>
        <w:r>
          <w:rPr>
            <w:rFonts w:cs="Arial"/>
            <w:szCs w:val="24"/>
          </w:rPr>
          <w:t>/other</w:t>
        </w:r>
      </w:ins>
    </w:p>
    <w:p w14:paraId="0ABAB056" w14:textId="77777777" w:rsidR="0098503C" w:rsidRPr="0054477A" w:rsidRDefault="0098503C" w:rsidP="0098503C">
      <w:pPr>
        <w:tabs>
          <w:tab w:val="left" w:pos="3780"/>
        </w:tabs>
        <w:rPr>
          <w:ins w:id="211" w:author="Angela Quinn (NESO)" w:date="2024-10-18T15:21:00Z"/>
          <w:rFonts w:cs="Arial"/>
          <w:szCs w:val="24"/>
        </w:rPr>
      </w:pPr>
    </w:p>
    <w:p w14:paraId="370B8C6A" w14:textId="4969383E" w:rsidR="0098503C" w:rsidRPr="0054477A" w:rsidRDefault="0098503C" w:rsidP="0098503C">
      <w:pPr>
        <w:tabs>
          <w:tab w:val="left" w:pos="3780"/>
        </w:tabs>
        <w:rPr>
          <w:ins w:id="212" w:author="Angela Quinn (NESO)" w:date="2024-10-18T15:21:00Z"/>
          <w:rFonts w:cs="Arial"/>
          <w:szCs w:val="24"/>
        </w:rPr>
      </w:pPr>
      <w:ins w:id="213" w:author="Angela Quinn (NESO)" w:date="2024-10-18T15:21:00Z">
        <w:r w:rsidRPr="0054477A">
          <w:rPr>
            <w:rFonts w:cs="Arial"/>
            <w:szCs w:val="24"/>
          </w:rPr>
          <w:t xml:space="preserve">Connection Site </w:t>
        </w:r>
      </w:ins>
      <w:ins w:id="214" w:author="Angela Quinn (NESO)" w:date="2024-10-18T15:26:00Z">
        <w:r w:rsidR="000E5A18">
          <w:rPr>
            <w:rFonts w:cs="Arial"/>
            <w:szCs w:val="24"/>
          </w:rPr>
          <w:t>[</w:t>
        </w:r>
        <w:r w:rsidR="00CC585F">
          <w:rPr>
            <w:rFonts w:cs="Arial"/>
            <w:szCs w:val="24"/>
          </w:rPr>
          <w:t>(</w:t>
        </w:r>
      </w:ins>
      <w:ins w:id="215" w:author="Angela Quinn (NESO)" w:date="2024-10-18T15:24:00Z">
        <w:r w:rsidR="00122FB0">
          <w:rPr>
            <w:rFonts w:cs="Arial"/>
            <w:szCs w:val="24"/>
          </w:rPr>
          <w:t>provided for indicative purposes only and subject to Clause 1.2)</w:t>
        </w:r>
      </w:ins>
      <w:ins w:id="216" w:author="Angela Quinn (NESO)" w:date="2024-10-18T15:26:00Z">
        <w:r w:rsidR="000E5A18">
          <w:rPr>
            <w:rFonts w:cs="Arial"/>
            <w:szCs w:val="24"/>
          </w:rPr>
          <w:t xml:space="preserve">] [Reserved </w:t>
        </w:r>
        <w:r w:rsidR="00247A50">
          <w:rPr>
            <w:rFonts w:cs="Arial"/>
            <w:szCs w:val="24"/>
          </w:rPr>
          <w:t>(subject t</w:t>
        </w:r>
      </w:ins>
      <w:ins w:id="217" w:author="Angela Quinn (NESO)" w:date="2024-10-18T15:27:00Z">
        <w:r w:rsidR="00247A50">
          <w:rPr>
            <w:rFonts w:cs="Arial"/>
            <w:szCs w:val="24"/>
          </w:rPr>
          <w:t>o Clause 1.2]</w:t>
        </w:r>
      </w:ins>
    </w:p>
    <w:p w14:paraId="511688B0" w14:textId="77777777" w:rsidR="0098503C" w:rsidRPr="0054477A" w:rsidRDefault="0098503C" w:rsidP="0098503C">
      <w:pPr>
        <w:tabs>
          <w:tab w:val="left" w:pos="3780"/>
        </w:tabs>
        <w:rPr>
          <w:ins w:id="218" w:author="Angela Quinn (NESO)" w:date="2024-10-18T15:21:00Z"/>
          <w:rFonts w:cs="Arial"/>
          <w:szCs w:val="24"/>
        </w:rPr>
      </w:pPr>
    </w:p>
    <w:p w14:paraId="68869B08" w14:textId="780BC33B" w:rsidR="0098503C" w:rsidRDefault="006D03D4" w:rsidP="0098503C">
      <w:pPr>
        <w:tabs>
          <w:tab w:val="left" w:pos="3780"/>
        </w:tabs>
        <w:rPr>
          <w:ins w:id="219" w:author="Angela Quinn (NESO)" w:date="2024-10-18T15:28:00Z"/>
          <w:rFonts w:cs="Arial"/>
          <w:szCs w:val="24"/>
        </w:rPr>
      </w:pPr>
      <w:ins w:id="220" w:author="Angela Quinn (NESO)" w:date="2024-10-18T15:22:00Z">
        <w:r>
          <w:rPr>
            <w:rFonts w:cs="Arial"/>
            <w:szCs w:val="24"/>
          </w:rPr>
          <w:t xml:space="preserve">Indicative </w:t>
        </w:r>
      </w:ins>
      <w:ins w:id="221" w:author="Angela Quinn (NESO)" w:date="2024-10-18T15:21:00Z">
        <w:r w:rsidR="0098503C" w:rsidRPr="0054477A">
          <w:rPr>
            <w:rFonts w:cs="Arial"/>
            <w:szCs w:val="24"/>
          </w:rPr>
          <w:t>Site of Connection</w:t>
        </w:r>
      </w:ins>
      <w:ins w:id="222" w:author="Angela Quinn (NESO)" w:date="2024-10-18T15:24:00Z">
        <w:r w:rsidR="00122FB0" w:rsidRPr="00122FB0">
          <w:rPr>
            <w:rFonts w:cs="Arial"/>
            <w:szCs w:val="24"/>
          </w:rPr>
          <w:t xml:space="preserve"> </w:t>
        </w:r>
      </w:ins>
      <w:ins w:id="223" w:author="Angela Quinn (NESO)" w:date="2024-10-18T15:27:00Z">
        <w:r w:rsidR="00247A50">
          <w:rPr>
            <w:rFonts w:cs="Arial"/>
            <w:szCs w:val="24"/>
          </w:rPr>
          <w:t>[(</w:t>
        </w:r>
      </w:ins>
      <w:ins w:id="224" w:author="Angela Quinn (NESO)" w:date="2024-10-18T15:24:00Z">
        <w:r w:rsidR="00122FB0">
          <w:rPr>
            <w:rFonts w:cs="Arial"/>
            <w:szCs w:val="24"/>
          </w:rPr>
          <w:t>provided for indicative purposes only and subject to Clause 1.2)</w:t>
        </w:r>
      </w:ins>
      <w:ins w:id="225" w:author="Angela Quinn (NESO)" w:date="2024-10-18T15:27:00Z">
        <w:r w:rsidR="00247A50">
          <w:rPr>
            <w:rFonts w:cs="Arial"/>
            <w:szCs w:val="24"/>
          </w:rPr>
          <w:t>] [Reserved subject to Clause 1.2]</w:t>
        </w:r>
      </w:ins>
    </w:p>
    <w:p w14:paraId="30FA7EF8" w14:textId="77777777" w:rsidR="00831D1B" w:rsidRDefault="00831D1B" w:rsidP="0098503C">
      <w:pPr>
        <w:tabs>
          <w:tab w:val="left" w:pos="3780"/>
        </w:tabs>
        <w:rPr>
          <w:ins w:id="226" w:author="Angela Quinn (NESO)" w:date="2024-10-18T15:28:00Z"/>
          <w:rFonts w:cs="Arial"/>
          <w:szCs w:val="24"/>
        </w:rPr>
      </w:pPr>
    </w:p>
    <w:p w14:paraId="4A7E682A" w14:textId="7F1F8B30" w:rsidR="00831D1B" w:rsidRPr="0054477A" w:rsidRDefault="004E156B" w:rsidP="0098503C">
      <w:pPr>
        <w:tabs>
          <w:tab w:val="left" w:pos="3780"/>
        </w:tabs>
        <w:rPr>
          <w:ins w:id="227" w:author="Angela Quinn (NESO)" w:date="2024-10-18T15:21:00Z"/>
          <w:rFonts w:cs="Arial"/>
          <w:szCs w:val="24"/>
        </w:rPr>
      </w:pPr>
      <w:ins w:id="228" w:author="Angela Quinn (NESO)" w:date="2024-10-18T15:28:00Z">
        <w:r>
          <w:rPr>
            <w:rFonts w:cs="Arial"/>
            <w:szCs w:val="24"/>
          </w:rPr>
          <w:t xml:space="preserve">Transmission Entry Capacity/ Demand </w:t>
        </w:r>
      </w:ins>
      <w:ins w:id="229" w:author="Angela Quinn (NESO)" w:date="2024-10-18T15:29:00Z">
        <w:r w:rsidR="00E30A67">
          <w:rPr>
            <w:rFonts w:cs="Arial"/>
            <w:szCs w:val="24"/>
          </w:rPr>
          <w:t xml:space="preserve">[requested] </w:t>
        </w:r>
      </w:ins>
      <w:ins w:id="230" w:author="Angela Quinn (NESO)" w:date="2024-10-18T15:28:00Z">
        <w:r w:rsidR="00E30A67">
          <w:rPr>
            <w:rFonts w:cs="Arial"/>
            <w:szCs w:val="24"/>
          </w:rPr>
          <w:t xml:space="preserve">[Reserved </w:t>
        </w:r>
      </w:ins>
      <w:ins w:id="231" w:author="Angela Quinn (NESO)" w:date="2024-10-18T15:29:00Z">
        <w:r w:rsidR="00E30A67">
          <w:rPr>
            <w:rFonts w:cs="Arial"/>
            <w:szCs w:val="24"/>
          </w:rPr>
          <w:t>subject to Clause 1.2]</w:t>
        </w:r>
      </w:ins>
    </w:p>
    <w:p w14:paraId="0EF66C9C" w14:textId="77777777" w:rsidR="0098503C" w:rsidRPr="0054477A" w:rsidRDefault="0098503C" w:rsidP="0098503C">
      <w:pPr>
        <w:tabs>
          <w:tab w:val="left" w:pos="3780"/>
        </w:tabs>
        <w:rPr>
          <w:ins w:id="232" w:author="Angela Quinn (NESO)" w:date="2024-10-18T15:21:00Z"/>
          <w:rFonts w:cs="Arial"/>
          <w:szCs w:val="24"/>
        </w:rPr>
      </w:pPr>
    </w:p>
    <w:p w14:paraId="1EB142F6" w14:textId="77777777" w:rsidR="0098503C" w:rsidRPr="0054477A" w:rsidRDefault="0098503C" w:rsidP="0098503C">
      <w:pPr>
        <w:tabs>
          <w:tab w:val="left" w:pos="3780"/>
        </w:tabs>
        <w:rPr>
          <w:ins w:id="233" w:author="Angela Quinn (NESO)" w:date="2024-10-18T15:21:00Z"/>
          <w:rFonts w:cs="Arial"/>
          <w:szCs w:val="24"/>
        </w:rPr>
      </w:pPr>
      <w:ins w:id="234" w:author="Angela Quinn (NESO)" w:date="2024-10-18T15:21:00Z">
        <w:r w:rsidRPr="0054477A">
          <w:rPr>
            <w:rFonts w:cs="Arial"/>
            <w:szCs w:val="24"/>
          </w:rPr>
          <w:t>Agreement Reference</w:t>
        </w:r>
      </w:ins>
    </w:p>
    <w:p w14:paraId="1162AA3E" w14:textId="77777777" w:rsidR="0098503C" w:rsidRPr="0054477A" w:rsidRDefault="0098503C" w:rsidP="0098503C">
      <w:pPr>
        <w:tabs>
          <w:tab w:val="left" w:pos="3780"/>
        </w:tabs>
        <w:rPr>
          <w:ins w:id="235" w:author="Angela Quinn (NESO)" w:date="2024-10-18T15:21:00Z"/>
          <w:rFonts w:cs="Arial"/>
          <w:szCs w:val="24"/>
        </w:rPr>
      </w:pPr>
    </w:p>
    <w:p w14:paraId="091C58A9" w14:textId="77777777" w:rsidR="0098503C" w:rsidRPr="0054477A" w:rsidRDefault="0098503C" w:rsidP="0098503C">
      <w:pPr>
        <w:tabs>
          <w:tab w:val="left" w:pos="3780"/>
        </w:tabs>
        <w:rPr>
          <w:ins w:id="236" w:author="Angela Quinn (NESO)" w:date="2024-10-18T15:21:00Z"/>
          <w:rFonts w:cs="Arial"/>
          <w:szCs w:val="24"/>
        </w:rPr>
      </w:pPr>
      <w:ins w:id="237" w:author="Angela Quinn (NESO)" w:date="2024-10-18T15:21:00Z">
        <w:r w:rsidRPr="0054477A">
          <w:rPr>
            <w:rFonts w:cs="Arial"/>
            <w:szCs w:val="24"/>
          </w:rPr>
          <w:t>[Insert details equivalent to data listed in part 1 of the planning code]</w:t>
        </w:r>
      </w:ins>
    </w:p>
    <w:p w14:paraId="1F81F6C8" w14:textId="77777777" w:rsidR="0098503C" w:rsidRPr="0054477A" w:rsidRDefault="0098503C" w:rsidP="0098503C">
      <w:pPr>
        <w:tabs>
          <w:tab w:val="left" w:pos="3780"/>
        </w:tabs>
        <w:rPr>
          <w:ins w:id="238" w:author="Angela Quinn (NESO)" w:date="2024-10-18T15:21:00Z"/>
          <w:rFonts w:cs="Arial"/>
          <w:szCs w:val="24"/>
        </w:rPr>
      </w:pPr>
    </w:p>
    <w:p w14:paraId="57E510A6" w14:textId="35F560C8" w:rsidR="0098503C" w:rsidRDefault="00122FB0" w:rsidP="0098503C">
      <w:pPr>
        <w:tabs>
          <w:tab w:val="left" w:pos="3780"/>
        </w:tabs>
        <w:rPr>
          <w:ins w:id="239" w:author="Angela Quinn (NESO)" w:date="2024-10-18T15:21:00Z"/>
          <w:rFonts w:cs="Arial"/>
          <w:szCs w:val="24"/>
        </w:rPr>
      </w:pPr>
      <w:ins w:id="240" w:author="Angela Quinn (NESO)" w:date="2024-10-18T15:23:00Z">
        <w:r>
          <w:rPr>
            <w:rFonts w:cs="Arial"/>
            <w:szCs w:val="24"/>
          </w:rPr>
          <w:t xml:space="preserve">Date </w:t>
        </w:r>
      </w:ins>
      <w:ins w:id="241" w:author="Angela Quinn (NESO)" w:date="2024-10-18T15:33:00Z">
        <w:r w:rsidR="00B36421">
          <w:rPr>
            <w:rFonts w:cs="Arial"/>
            <w:szCs w:val="24"/>
          </w:rPr>
          <w:t>[</w:t>
        </w:r>
      </w:ins>
      <w:ins w:id="242" w:author="Angela Quinn (NESO)" w:date="2024-10-18T15:23:00Z">
        <w:r>
          <w:rPr>
            <w:rFonts w:cs="Arial"/>
            <w:szCs w:val="24"/>
          </w:rPr>
          <w:t>(</w:t>
        </w:r>
        <w:bookmarkStart w:id="243" w:name="_Hlk180157485"/>
        <w:r>
          <w:rPr>
            <w:rFonts w:cs="Arial"/>
            <w:szCs w:val="24"/>
          </w:rPr>
          <w:t>provided for indicative purposes only and subject to Clause</w:t>
        </w:r>
      </w:ins>
      <w:ins w:id="244" w:author="Angela Quinn (NESO)" w:date="2024-10-18T15:24:00Z">
        <w:r>
          <w:rPr>
            <w:rFonts w:cs="Arial"/>
            <w:szCs w:val="24"/>
          </w:rPr>
          <w:t xml:space="preserve"> 1.2)</w:t>
        </w:r>
      </w:ins>
      <w:ins w:id="245" w:author="Angela Quinn (NESO)" w:date="2024-10-18T15:33:00Z">
        <w:r w:rsidR="00B36421">
          <w:rPr>
            <w:rFonts w:cs="Arial"/>
            <w:szCs w:val="24"/>
          </w:rPr>
          <w:t>] [Reserved subject to Clause 1.2]</w:t>
        </w:r>
        <w:bookmarkEnd w:id="243"/>
        <w:r w:rsidR="0087538E">
          <w:rPr>
            <w:rFonts w:cs="Arial"/>
            <w:szCs w:val="24"/>
          </w:rPr>
          <w:t xml:space="preserve"> </w:t>
        </w:r>
      </w:ins>
      <w:ins w:id="246" w:author="Angela Quinn (NESO)" w:date="2024-10-18T15:21:00Z">
        <w:r w:rsidR="0098503C" w:rsidRPr="0054477A">
          <w:rPr>
            <w:rFonts w:cs="Arial"/>
            <w:szCs w:val="24"/>
          </w:rPr>
          <w:t>when Power Station’s</w:t>
        </w:r>
      </w:ins>
      <w:ins w:id="247" w:author="Angela Quinn (NESO)" w:date="2024-10-18T15:22:00Z">
        <w:r w:rsidR="006D03D4">
          <w:rPr>
            <w:rFonts w:cs="Arial"/>
            <w:szCs w:val="24"/>
          </w:rPr>
          <w:t>/ot</w:t>
        </w:r>
        <w:r w:rsidR="008B4692">
          <w:rPr>
            <w:rFonts w:cs="Arial"/>
            <w:szCs w:val="24"/>
          </w:rPr>
          <w:t>her</w:t>
        </w:r>
      </w:ins>
      <w:ins w:id="248" w:author="Angela Quinn (NESO)" w:date="2024-10-18T15:21:00Z">
        <w:r w:rsidR="0098503C" w:rsidRPr="0054477A">
          <w:rPr>
            <w:rFonts w:cs="Arial"/>
            <w:szCs w:val="24"/>
          </w:rPr>
          <w:t xml:space="preserve"> connection to\use of the </w:t>
        </w:r>
      </w:ins>
      <w:ins w:id="249" w:author="Angela Quinn (NESO)" w:date="2024-10-18T15:23:00Z">
        <w:r w:rsidR="008B4692">
          <w:rPr>
            <w:rFonts w:cs="Arial"/>
            <w:szCs w:val="24"/>
          </w:rPr>
          <w:t>National Electricity Transmission System/</w:t>
        </w:r>
      </w:ins>
      <w:ins w:id="250" w:author="Angela Quinn (NESO)" w:date="2024-10-18T15:21:00Z">
        <w:r w:rsidR="0098503C" w:rsidRPr="0054477A">
          <w:rPr>
            <w:rFonts w:cs="Arial"/>
            <w:szCs w:val="24"/>
          </w:rPr>
          <w:t xml:space="preserve">Distribution System will be energised. </w:t>
        </w:r>
      </w:ins>
    </w:p>
    <w:p w14:paraId="4F8BFA53" w14:textId="77777777" w:rsidR="0098503C" w:rsidRDefault="0098503C" w:rsidP="00E30A67">
      <w:pPr>
        <w:tabs>
          <w:tab w:val="left" w:pos="3780"/>
        </w:tabs>
        <w:rPr>
          <w:ins w:id="251" w:author="Angela Quinn (NESO)" w:date="2024-10-18T15:21:00Z"/>
          <w:rFonts w:cs="Arial"/>
          <w:b/>
          <w:szCs w:val="24"/>
          <w:u w:val="single"/>
        </w:rPr>
      </w:pPr>
    </w:p>
    <w:p w14:paraId="4A4642C0" w14:textId="77777777" w:rsidR="0098503C" w:rsidRDefault="0098503C" w:rsidP="00132FC1">
      <w:pPr>
        <w:tabs>
          <w:tab w:val="left" w:pos="3780"/>
        </w:tabs>
        <w:jc w:val="center"/>
        <w:rPr>
          <w:ins w:id="252" w:author="Angela Quinn (NESO)" w:date="2024-10-18T15:20:00Z"/>
          <w:rFonts w:cs="Arial"/>
          <w:b/>
          <w:szCs w:val="24"/>
          <w:u w:val="single"/>
        </w:rPr>
      </w:pPr>
    </w:p>
    <w:p w14:paraId="76291C43" w14:textId="77777777" w:rsidR="00001F53" w:rsidRDefault="00001F53" w:rsidP="00132FC1">
      <w:pPr>
        <w:tabs>
          <w:tab w:val="left" w:pos="3780"/>
        </w:tabs>
        <w:jc w:val="center"/>
        <w:rPr>
          <w:ins w:id="253" w:author="Angela Quinn (NESO)" w:date="2024-10-18T15:20:00Z"/>
          <w:rFonts w:cs="Arial"/>
          <w:b/>
          <w:szCs w:val="24"/>
          <w:u w:val="single"/>
        </w:rPr>
      </w:pPr>
    </w:p>
    <w:p w14:paraId="0016F86C" w14:textId="44CC8C24"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1D5FA5A0" w:rsidR="008F4CF2" w:rsidRPr="0054477A" w:rsidRDefault="008F4CF2" w:rsidP="008F4CF2">
      <w:pPr>
        <w:tabs>
          <w:tab w:val="left" w:pos="3780"/>
        </w:tabs>
        <w:rPr>
          <w:rFonts w:cs="Arial"/>
          <w:szCs w:val="24"/>
        </w:rPr>
      </w:pPr>
      <w:r w:rsidRPr="0054477A">
        <w:rPr>
          <w:rFonts w:cs="Arial"/>
          <w:szCs w:val="24"/>
        </w:rPr>
        <w:t>Connection Site (GSP)</w:t>
      </w:r>
      <w:ins w:id="254" w:author="Angela Quinn (NESO)" w:date="2024-10-18T15:25:00Z">
        <w:r w:rsidR="009609E7" w:rsidRPr="009609E7">
          <w:rPr>
            <w:rFonts w:cs="Arial"/>
            <w:szCs w:val="24"/>
          </w:rPr>
          <w:t xml:space="preserve"> </w:t>
        </w:r>
      </w:ins>
      <w:ins w:id="255" w:author="Angela Quinn (NESO)" w:date="2024-10-18T15:30:00Z">
        <w:r w:rsidR="000E1A35">
          <w:rPr>
            <w:rFonts w:cs="Arial"/>
            <w:szCs w:val="24"/>
          </w:rPr>
          <w:t>[</w:t>
        </w:r>
      </w:ins>
      <w:ins w:id="256" w:author="Angela Quinn (NESO)" w:date="2024-10-18T15:25:00Z">
        <w:r w:rsidR="009609E7">
          <w:rPr>
            <w:rFonts w:cs="Arial"/>
            <w:szCs w:val="24"/>
          </w:rPr>
          <w:t>(provided for indicative purposes only and subject to Clause 1.2)</w:t>
        </w:r>
      </w:ins>
      <w:ins w:id="257" w:author="Angela Quinn (NESO)" w:date="2024-10-18T15:30:00Z">
        <w:r w:rsidR="006523F1">
          <w:rPr>
            <w:rFonts w:cs="Arial"/>
            <w:szCs w:val="24"/>
          </w:rPr>
          <w:t xml:space="preserve">] </w:t>
        </w:r>
        <w:bookmarkStart w:id="258" w:name="_Hlk180157975"/>
        <w:r w:rsidR="006523F1">
          <w:rPr>
            <w:rFonts w:cs="Arial"/>
            <w:szCs w:val="24"/>
          </w:rPr>
          <w:t>[</w:t>
        </w:r>
      </w:ins>
      <w:ins w:id="259" w:author="Angela Quinn (NESO)" w:date="2024-10-18T15:31:00Z">
        <w:r w:rsidR="006523F1" w:rsidRPr="004A25EA">
          <w:rPr>
            <w:rFonts w:cs="Arial"/>
            <w:i/>
            <w:iCs/>
            <w:szCs w:val="24"/>
          </w:rPr>
          <w:t>Large BEGA and BELL</w:t>
        </w:r>
        <w:r w:rsidR="006523F1">
          <w:rPr>
            <w:rFonts w:cs="Arial"/>
            <w:i/>
            <w:iCs/>
            <w:szCs w:val="24"/>
          </w:rPr>
          <w:t>A</w:t>
        </w:r>
        <w:r w:rsidR="006523F1" w:rsidRPr="004A25EA">
          <w:rPr>
            <w:rFonts w:cs="Arial"/>
            <w:i/>
            <w:iCs/>
            <w:szCs w:val="24"/>
          </w:rPr>
          <w:t xml:space="preserve"> only</w:t>
        </w:r>
        <w:r w:rsidR="006523F1">
          <w:rPr>
            <w:rFonts w:cs="Arial"/>
            <w:szCs w:val="24"/>
          </w:rPr>
          <w:t xml:space="preserve"> - </w:t>
        </w:r>
      </w:ins>
      <w:ins w:id="260" w:author="Angela Quinn (NESO)" w:date="2024-10-18T15:30:00Z">
        <w:r w:rsidR="006523F1">
          <w:rPr>
            <w:rFonts w:cs="Arial"/>
            <w:szCs w:val="24"/>
          </w:rPr>
          <w:t>Re</w:t>
        </w:r>
      </w:ins>
      <w:ins w:id="261" w:author="Angela Quinn (NESO)" w:date="2024-10-18T15:31:00Z">
        <w:r w:rsidR="006523F1">
          <w:rPr>
            <w:rFonts w:cs="Arial"/>
            <w:szCs w:val="24"/>
          </w:rPr>
          <w:t>se</w:t>
        </w:r>
      </w:ins>
      <w:ins w:id="262" w:author="Angela Quinn (NESO)" w:date="2024-10-18T15:30:00Z">
        <w:r w:rsidR="006523F1">
          <w:rPr>
            <w:rFonts w:cs="Arial"/>
            <w:szCs w:val="24"/>
          </w:rPr>
          <w:t xml:space="preserve">rved </w:t>
        </w:r>
      </w:ins>
      <w:ins w:id="263" w:author="Angela Quinn (NESO)" w:date="2024-10-18T15:31:00Z">
        <w:r w:rsidR="006523F1">
          <w:rPr>
            <w:rFonts w:cs="Arial"/>
            <w:szCs w:val="24"/>
          </w:rPr>
          <w:t>subject to Clause 1.2]</w:t>
        </w:r>
      </w:ins>
    </w:p>
    <w:bookmarkEnd w:id="258"/>
    <w:p w14:paraId="13D622A9" w14:textId="77777777" w:rsidR="008F4CF2" w:rsidRPr="0054477A" w:rsidRDefault="008F4CF2" w:rsidP="008F4CF2">
      <w:pPr>
        <w:tabs>
          <w:tab w:val="left" w:pos="3780"/>
        </w:tabs>
        <w:rPr>
          <w:rFonts w:cs="Arial"/>
          <w:szCs w:val="24"/>
        </w:rPr>
      </w:pPr>
    </w:p>
    <w:p w14:paraId="3D95B29D" w14:textId="77777777" w:rsidR="00B36421" w:rsidRPr="0054477A" w:rsidRDefault="008F4CF2" w:rsidP="00B36421">
      <w:pPr>
        <w:tabs>
          <w:tab w:val="left" w:pos="3780"/>
        </w:tabs>
        <w:rPr>
          <w:ins w:id="264" w:author="Angela Quinn (NESO)" w:date="2024-10-18T15:32:00Z"/>
          <w:rFonts w:cs="Arial"/>
          <w:szCs w:val="24"/>
        </w:rPr>
      </w:pPr>
      <w:r w:rsidRPr="0054477A">
        <w:rPr>
          <w:rFonts w:cs="Arial"/>
          <w:szCs w:val="24"/>
        </w:rPr>
        <w:t>Site of Connection</w:t>
      </w:r>
      <w:ins w:id="265" w:author="Angela Quinn (NESO)" w:date="2024-10-18T15:25:00Z">
        <w:r w:rsidR="00CC585F">
          <w:rPr>
            <w:rFonts w:cs="Arial"/>
            <w:szCs w:val="24"/>
          </w:rPr>
          <w:t xml:space="preserve"> </w:t>
        </w:r>
      </w:ins>
      <w:ins w:id="266" w:author="Angela Quinn (NESO)" w:date="2024-10-18T15:32:00Z">
        <w:r w:rsidR="00B36421">
          <w:rPr>
            <w:rFonts w:cs="Arial"/>
            <w:szCs w:val="24"/>
          </w:rPr>
          <w:t>[</w:t>
        </w:r>
        <w:r w:rsidR="006523F1">
          <w:rPr>
            <w:rFonts w:cs="Arial"/>
            <w:szCs w:val="24"/>
          </w:rPr>
          <w:t>(</w:t>
        </w:r>
      </w:ins>
      <w:ins w:id="267" w:author="Angela Quinn (NESO)" w:date="2024-10-18T15:25:00Z">
        <w:r w:rsidR="00CC585F">
          <w:rPr>
            <w:rFonts w:cs="Arial"/>
            <w:szCs w:val="24"/>
          </w:rPr>
          <w:t>provided for indicative purposes only and subject to Clause 1.2)</w:t>
        </w:r>
      </w:ins>
      <w:ins w:id="268" w:author="Angela Quinn (NESO)" w:date="2024-10-18T15:32:00Z">
        <w:r w:rsidR="00B36421">
          <w:rPr>
            <w:rFonts w:cs="Arial"/>
            <w:szCs w:val="24"/>
          </w:rPr>
          <w:t>] [</w:t>
        </w:r>
        <w:r w:rsidR="00B36421" w:rsidRPr="00946037">
          <w:rPr>
            <w:rFonts w:cs="Arial"/>
            <w:i/>
            <w:iCs/>
            <w:szCs w:val="24"/>
          </w:rPr>
          <w:t>Large BEGA and BELL</w:t>
        </w:r>
        <w:r w:rsidR="00B36421">
          <w:rPr>
            <w:rFonts w:cs="Arial"/>
            <w:i/>
            <w:iCs/>
            <w:szCs w:val="24"/>
          </w:rPr>
          <w:t>A</w:t>
        </w:r>
        <w:r w:rsidR="00B36421" w:rsidRPr="00946037">
          <w:rPr>
            <w:rFonts w:cs="Arial"/>
            <w:i/>
            <w:iCs/>
            <w:szCs w:val="24"/>
          </w:rPr>
          <w:t xml:space="preserve"> only</w:t>
        </w:r>
        <w:r w:rsidR="00B36421">
          <w:rPr>
            <w:rFonts w:cs="Arial"/>
            <w:szCs w:val="24"/>
          </w:rPr>
          <w:t xml:space="preserve"> - Reserved subject to Clause 1.2]</w:t>
        </w:r>
      </w:ins>
    </w:p>
    <w:p w14:paraId="18FC7A59" w14:textId="32F20960" w:rsidR="008F4CF2" w:rsidRPr="0054477A" w:rsidRDefault="008F4CF2" w:rsidP="008F4CF2">
      <w:pPr>
        <w:tabs>
          <w:tab w:val="left" w:pos="3780"/>
        </w:tabs>
        <w:rPr>
          <w:rFonts w:cs="Arial"/>
          <w:szCs w:val="24"/>
        </w:rPr>
      </w:pP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37CB697" w14:textId="1C9B1984" w:rsidR="0087538E" w:rsidRPr="0054477A" w:rsidRDefault="008F4CF2" w:rsidP="0087538E">
      <w:pPr>
        <w:tabs>
          <w:tab w:val="left" w:pos="3780"/>
        </w:tabs>
        <w:rPr>
          <w:ins w:id="269" w:author="Angela Quinn (NESO)" w:date="2024-10-18T15:33:00Z"/>
          <w:rFonts w:cs="Arial"/>
          <w:szCs w:val="24"/>
        </w:rPr>
      </w:pPr>
      <w:del w:id="270" w:author="Angela Quinn (NESO)" w:date="2024-10-18T15:25:00Z">
        <w:r w:rsidRPr="0054477A" w:rsidDel="00CC585F">
          <w:rPr>
            <w:rFonts w:cs="Arial"/>
            <w:szCs w:val="24"/>
          </w:rPr>
          <w:delText xml:space="preserve">Anticipated </w:delText>
        </w:r>
      </w:del>
      <w:ins w:id="271" w:author="Angela Quinn (NESO)" w:date="2024-10-18T15:25:00Z">
        <w:r w:rsidR="00CC585F">
          <w:rPr>
            <w:rFonts w:cs="Arial"/>
            <w:szCs w:val="24"/>
          </w:rPr>
          <w:t>D</w:t>
        </w:r>
      </w:ins>
      <w:del w:id="272" w:author="Angela Quinn (NESO)" w:date="2024-10-18T15:25:00Z">
        <w:r w:rsidRPr="0054477A" w:rsidDel="00CC585F">
          <w:rPr>
            <w:rFonts w:cs="Arial"/>
            <w:szCs w:val="24"/>
          </w:rPr>
          <w:delText>d</w:delText>
        </w:r>
      </w:del>
      <w:r w:rsidRPr="0054477A">
        <w:rPr>
          <w:rFonts w:cs="Arial"/>
          <w:szCs w:val="24"/>
        </w:rPr>
        <w:t xml:space="preserve">ate </w:t>
      </w:r>
      <w:ins w:id="273" w:author="Angela Quinn (NESO)" w:date="2024-10-18T15:33:00Z">
        <w:r w:rsidR="0087538E">
          <w:rPr>
            <w:rFonts w:cs="Arial"/>
            <w:szCs w:val="24"/>
          </w:rPr>
          <w:t>[</w:t>
        </w:r>
      </w:ins>
      <w:ins w:id="274" w:author="Angela Quinn (NESO)" w:date="2024-10-18T15:25:00Z">
        <w:r w:rsidR="00CC585F">
          <w:rPr>
            <w:rFonts w:cs="Arial"/>
            <w:szCs w:val="24"/>
          </w:rPr>
          <w:t>(provided for indicative purposes only and subject to Clause 1.2)</w:t>
        </w:r>
      </w:ins>
      <w:ins w:id="275" w:author="Angela Quinn (NESO)" w:date="2024-10-18T15:33:00Z">
        <w:r w:rsidR="0087538E">
          <w:rPr>
            <w:rFonts w:cs="Arial"/>
            <w:szCs w:val="24"/>
          </w:rPr>
          <w:t>] [</w:t>
        </w:r>
        <w:r w:rsidR="0087538E" w:rsidRPr="00946037">
          <w:rPr>
            <w:rFonts w:cs="Arial"/>
            <w:i/>
            <w:iCs/>
            <w:szCs w:val="24"/>
          </w:rPr>
          <w:t>Large BEGA and BELL</w:t>
        </w:r>
        <w:r w:rsidR="0087538E">
          <w:rPr>
            <w:rFonts w:cs="Arial"/>
            <w:i/>
            <w:iCs/>
            <w:szCs w:val="24"/>
          </w:rPr>
          <w:t>A</w:t>
        </w:r>
        <w:r w:rsidR="0087538E" w:rsidRPr="00946037">
          <w:rPr>
            <w:rFonts w:cs="Arial"/>
            <w:i/>
            <w:iCs/>
            <w:szCs w:val="24"/>
          </w:rPr>
          <w:t xml:space="preserve"> only</w:t>
        </w:r>
        <w:r w:rsidR="0087538E">
          <w:rPr>
            <w:rFonts w:cs="Arial"/>
            <w:szCs w:val="24"/>
          </w:rPr>
          <w:t xml:space="preserve"> - Reserved subject to Clause 1.2]</w:t>
        </w:r>
      </w:ins>
    </w:p>
    <w:p w14:paraId="1FDA9AA2" w14:textId="32757BEC" w:rsidR="008F4CF2" w:rsidRDefault="008F4CF2" w:rsidP="008F4CF2">
      <w:pPr>
        <w:tabs>
          <w:tab w:val="left" w:pos="3780"/>
        </w:tabs>
        <w:rPr>
          <w:rFonts w:cs="Arial"/>
          <w:szCs w:val="24"/>
        </w:rPr>
      </w:pPr>
      <w:r w:rsidRPr="0054477A">
        <w:rPr>
          <w:rFonts w:cs="Arial"/>
          <w:szCs w:val="24"/>
        </w:rPr>
        <w:t xml:space="preserve">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4AFEA068" w:rsidR="0087538E" w:rsidRDefault="0087538E">
      <w:pPr>
        <w:rPr>
          <w:ins w:id="276" w:author="Angela Quinn (NESO)" w:date="2024-10-18T15:34:00Z"/>
          <w:rFonts w:cs="Arial"/>
          <w:szCs w:val="24"/>
        </w:rPr>
      </w:pPr>
      <w:ins w:id="277" w:author="Angela Quinn (NESO)" w:date="2024-10-18T15:34:00Z">
        <w:r>
          <w:rPr>
            <w:rFonts w:cs="Arial"/>
            <w:szCs w:val="24"/>
          </w:rPr>
          <w:br w:type="page"/>
        </w:r>
      </w:ins>
    </w:p>
    <w:p w14:paraId="255C87C1" w14:textId="77777777" w:rsidR="0017384B" w:rsidDel="0087538E" w:rsidRDefault="0017384B" w:rsidP="008F4CF2">
      <w:pPr>
        <w:tabs>
          <w:tab w:val="left" w:pos="3780"/>
        </w:tabs>
        <w:rPr>
          <w:del w:id="278" w:author="Angela Quinn (NESO)" w:date="2024-10-18T15:34:00Z"/>
          <w:rFonts w:cs="Arial"/>
          <w:szCs w:val="24"/>
        </w:rPr>
      </w:pPr>
    </w:p>
    <w:p w14:paraId="2C9F2B58" w14:textId="77777777" w:rsidR="0087538E" w:rsidRPr="0054477A" w:rsidRDefault="0087538E" w:rsidP="0087538E">
      <w:pPr>
        <w:tabs>
          <w:tab w:val="left" w:pos="3780"/>
        </w:tabs>
        <w:jc w:val="center"/>
        <w:rPr>
          <w:ins w:id="279" w:author="Angela Quinn (NESO)" w:date="2024-10-18T15:34:00Z"/>
          <w:rFonts w:cs="Arial"/>
          <w:b/>
          <w:szCs w:val="24"/>
          <w:u w:val="single"/>
        </w:rPr>
      </w:pPr>
      <w:ins w:id="280" w:author="Angela Quinn (NESO)" w:date="2024-10-18T15:34: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714E9BC4" w14:textId="77777777" w:rsidR="0087538E" w:rsidRPr="0054477A" w:rsidRDefault="0087538E" w:rsidP="0087538E">
      <w:pPr>
        <w:tabs>
          <w:tab w:val="left" w:pos="3780"/>
        </w:tabs>
        <w:rPr>
          <w:ins w:id="281" w:author="Angela Quinn (NESO)" w:date="2024-10-18T15:34:00Z"/>
          <w:rFonts w:cs="Arial"/>
          <w:szCs w:val="24"/>
        </w:rPr>
      </w:pPr>
    </w:p>
    <w:p w14:paraId="6FBAB55F" w14:textId="5401C0B3" w:rsidR="0087538E" w:rsidRDefault="0087538E" w:rsidP="0087538E">
      <w:pPr>
        <w:tabs>
          <w:tab w:val="left" w:pos="3780"/>
        </w:tabs>
        <w:jc w:val="center"/>
        <w:rPr>
          <w:ins w:id="282" w:author="Angela Quinn (NESO)" w:date="2024-10-18T15:34:00Z"/>
          <w:rFonts w:cs="Arial"/>
          <w:b/>
          <w:szCs w:val="24"/>
          <w:u w:val="single"/>
        </w:rPr>
      </w:pPr>
      <w:ins w:id="283" w:author="Angela Quinn (NESO)" w:date="2024-10-18T15:34:00Z">
        <w:r>
          <w:rPr>
            <w:rFonts w:cs="Arial"/>
            <w:b/>
            <w:szCs w:val="24"/>
            <w:u w:val="single"/>
          </w:rPr>
          <w:t xml:space="preserve">[GATE </w:t>
        </w:r>
      </w:ins>
      <w:ins w:id="284" w:author="Angela Quinn (NESO)" w:date="2024-10-18T15:35:00Z">
        <w:r w:rsidR="00C3081D">
          <w:rPr>
            <w:rFonts w:cs="Arial"/>
            <w:b/>
            <w:szCs w:val="24"/>
            <w:u w:val="single"/>
          </w:rPr>
          <w:t>2</w:t>
        </w:r>
      </w:ins>
      <w:ins w:id="285" w:author="Angela Quinn (NESO)" w:date="2024-10-18T15:34:00Z">
        <w:r>
          <w:rPr>
            <w:rFonts w:cs="Arial"/>
            <w:b/>
            <w:szCs w:val="24"/>
            <w:u w:val="single"/>
          </w:rPr>
          <w:t xml:space="preserve"> VERSIONS</w:t>
        </w:r>
      </w:ins>
    </w:p>
    <w:p w14:paraId="68CCF16C" w14:textId="77777777" w:rsidR="0087538E" w:rsidRDefault="0087538E" w:rsidP="0087538E">
      <w:pPr>
        <w:tabs>
          <w:tab w:val="left" w:pos="3780"/>
        </w:tabs>
        <w:jc w:val="center"/>
        <w:rPr>
          <w:ins w:id="286" w:author="Angela Quinn (NESO)" w:date="2024-10-18T15:34:00Z"/>
          <w:rFonts w:cs="Arial"/>
          <w:b/>
          <w:szCs w:val="24"/>
          <w:u w:val="single"/>
        </w:rPr>
      </w:pPr>
    </w:p>
    <w:p w14:paraId="1956BC70" w14:textId="77777777" w:rsidR="0087538E" w:rsidRDefault="0087538E" w:rsidP="0087538E">
      <w:pPr>
        <w:tabs>
          <w:tab w:val="left" w:pos="3780"/>
        </w:tabs>
        <w:jc w:val="center"/>
        <w:rPr>
          <w:ins w:id="287" w:author="Angela Quinn (NESO)" w:date="2024-10-18T15:34:00Z"/>
          <w:rFonts w:cs="Arial"/>
          <w:b/>
          <w:szCs w:val="24"/>
          <w:u w:val="single"/>
        </w:rPr>
      </w:pPr>
      <w:ins w:id="288" w:author="Angela Quinn (NESO)" w:date="2024-10-18T15:34:00Z">
        <w:r>
          <w:rPr>
            <w:rFonts w:cs="Arial"/>
            <w:b/>
            <w:szCs w:val="24"/>
            <w:u w:val="single"/>
          </w:rPr>
          <w:t>USER’S DATA</w:t>
        </w:r>
      </w:ins>
    </w:p>
    <w:p w14:paraId="2F87E65C" w14:textId="77777777" w:rsidR="0087538E" w:rsidRDefault="0087538E" w:rsidP="0087538E">
      <w:pPr>
        <w:tabs>
          <w:tab w:val="left" w:pos="3780"/>
        </w:tabs>
        <w:jc w:val="center"/>
        <w:rPr>
          <w:ins w:id="289" w:author="Angela Quinn (NESO)" w:date="2024-10-18T15:34:00Z"/>
          <w:rFonts w:cs="Arial"/>
          <w:b/>
          <w:szCs w:val="24"/>
          <w:u w:val="single"/>
        </w:rPr>
      </w:pPr>
    </w:p>
    <w:p w14:paraId="0B9D30D1" w14:textId="77777777" w:rsidR="0087538E" w:rsidRDefault="0087538E" w:rsidP="0087538E">
      <w:pPr>
        <w:tabs>
          <w:tab w:val="left" w:pos="3780"/>
        </w:tabs>
        <w:jc w:val="center"/>
        <w:rPr>
          <w:ins w:id="290" w:author="Angela Quinn (NESO)" w:date="2024-10-18T15:34:00Z"/>
          <w:rFonts w:cs="Arial"/>
          <w:b/>
          <w:szCs w:val="24"/>
          <w:u w:val="single"/>
        </w:rPr>
      </w:pPr>
    </w:p>
    <w:p w14:paraId="286669CA" w14:textId="77777777" w:rsidR="0087538E" w:rsidRDefault="0087538E" w:rsidP="0087538E">
      <w:pPr>
        <w:tabs>
          <w:tab w:val="left" w:pos="3780"/>
        </w:tabs>
        <w:jc w:val="center"/>
        <w:rPr>
          <w:ins w:id="291" w:author="Angela Quinn (NESO)" w:date="2024-10-18T15:34:00Z"/>
          <w:rFonts w:cs="Arial"/>
          <w:b/>
          <w:szCs w:val="24"/>
          <w:u w:val="single"/>
        </w:rPr>
      </w:pPr>
    </w:p>
    <w:p w14:paraId="7BF53622" w14:textId="77777777" w:rsidR="0087538E" w:rsidRPr="0054477A" w:rsidRDefault="0087538E" w:rsidP="0087538E">
      <w:pPr>
        <w:tabs>
          <w:tab w:val="left" w:pos="3780"/>
        </w:tabs>
        <w:rPr>
          <w:ins w:id="292" w:author="Angela Quinn (NESO)" w:date="2024-10-18T15:34:00Z"/>
          <w:rFonts w:cs="Arial"/>
          <w:szCs w:val="24"/>
        </w:rPr>
      </w:pPr>
      <w:ins w:id="293" w:author="Angela Quinn (NESO)" w:date="2024-10-18T15:34:00Z">
        <w:r w:rsidRPr="0054477A">
          <w:rPr>
            <w:rFonts w:cs="Arial"/>
            <w:szCs w:val="24"/>
          </w:rPr>
          <w:t>Power Station</w:t>
        </w:r>
        <w:r>
          <w:rPr>
            <w:rFonts w:cs="Arial"/>
            <w:szCs w:val="24"/>
          </w:rPr>
          <w:t>/other</w:t>
        </w:r>
      </w:ins>
    </w:p>
    <w:p w14:paraId="092AA8B2" w14:textId="77777777" w:rsidR="0087538E" w:rsidRPr="0054477A" w:rsidRDefault="0087538E" w:rsidP="0087538E">
      <w:pPr>
        <w:tabs>
          <w:tab w:val="left" w:pos="3780"/>
        </w:tabs>
        <w:rPr>
          <w:ins w:id="294" w:author="Angela Quinn (NESO)" w:date="2024-10-18T15:34:00Z"/>
          <w:rFonts w:cs="Arial"/>
          <w:szCs w:val="24"/>
        </w:rPr>
      </w:pPr>
    </w:p>
    <w:p w14:paraId="44966F55" w14:textId="77777777" w:rsidR="0087538E" w:rsidRPr="0054477A" w:rsidRDefault="0087538E" w:rsidP="0087538E">
      <w:pPr>
        <w:tabs>
          <w:tab w:val="left" w:pos="3780"/>
        </w:tabs>
        <w:rPr>
          <w:ins w:id="295" w:author="Angela Quinn (NESO)" w:date="2024-10-18T15:34:00Z"/>
          <w:rFonts w:cs="Arial"/>
          <w:szCs w:val="24"/>
        </w:rPr>
      </w:pPr>
      <w:ins w:id="296" w:author="Angela Quinn (NESO)" w:date="2024-10-18T15:34:00Z">
        <w:r w:rsidRPr="0054477A">
          <w:rPr>
            <w:rFonts w:cs="Arial"/>
            <w:szCs w:val="24"/>
          </w:rPr>
          <w:t>Location of Power station</w:t>
        </w:r>
        <w:r>
          <w:rPr>
            <w:rFonts w:cs="Arial"/>
            <w:szCs w:val="24"/>
          </w:rPr>
          <w:t>/other</w:t>
        </w:r>
      </w:ins>
    </w:p>
    <w:p w14:paraId="5A39F255" w14:textId="77777777" w:rsidR="0087538E" w:rsidRPr="0054477A" w:rsidRDefault="0087538E" w:rsidP="0087538E">
      <w:pPr>
        <w:tabs>
          <w:tab w:val="left" w:pos="3780"/>
        </w:tabs>
        <w:rPr>
          <w:ins w:id="297" w:author="Angela Quinn (NESO)" w:date="2024-10-18T15:34:00Z"/>
          <w:rFonts w:cs="Arial"/>
          <w:szCs w:val="24"/>
        </w:rPr>
      </w:pPr>
    </w:p>
    <w:p w14:paraId="7C129AA4" w14:textId="7DA701D2" w:rsidR="0087538E" w:rsidRPr="0054477A" w:rsidRDefault="0087538E" w:rsidP="0087538E">
      <w:pPr>
        <w:tabs>
          <w:tab w:val="left" w:pos="3780"/>
        </w:tabs>
        <w:rPr>
          <w:ins w:id="298" w:author="Angela Quinn (NESO)" w:date="2024-10-18T15:34:00Z"/>
          <w:rFonts w:cs="Arial"/>
          <w:szCs w:val="24"/>
        </w:rPr>
      </w:pPr>
      <w:ins w:id="299" w:author="Angela Quinn (NESO)" w:date="2024-10-18T15:34:00Z">
        <w:r w:rsidRPr="0054477A">
          <w:rPr>
            <w:rFonts w:cs="Arial"/>
            <w:szCs w:val="24"/>
          </w:rPr>
          <w:t xml:space="preserve">Connection Site </w:t>
        </w:r>
      </w:ins>
    </w:p>
    <w:p w14:paraId="70C377C4" w14:textId="77777777" w:rsidR="0087538E" w:rsidRPr="0054477A" w:rsidRDefault="0087538E" w:rsidP="0087538E">
      <w:pPr>
        <w:tabs>
          <w:tab w:val="left" w:pos="3780"/>
        </w:tabs>
        <w:rPr>
          <w:ins w:id="300" w:author="Angela Quinn (NESO)" w:date="2024-10-18T15:34:00Z"/>
          <w:rFonts w:cs="Arial"/>
          <w:szCs w:val="24"/>
        </w:rPr>
      </w:pPr>
    </w:p>
    <w:p w14:paraId="15D69384" w14:textId="0762D91E" w:rsidR="0087538E" w:rsidRDefault="0087538E" w:rsidP="0087538E">
      <w:pPr>
        <w:tabs>
          <w:tab w:val="left" w:pos="3780"/>
        </w:tabs>
        <w:rPr>
          <w:ins w:id="301" w:author="Angela Quinn (NESO)" w:date="2024-10-18T15:34:00Z"/>
          <w:rFonts w:cs="Arial"/>
          <w:szCs w:val="24"/>
        </w:rPr>
      </w:pPr>
      <w:ins w:id="302" w:author="Angela Quinn (NESO)" w:date="2024-10-18T15:34:00Z">
        <w:r w:rsidRPr="0054477A">
          <w:rPr>
            <w:rFonts w:cs="Arial"/>
            <w:szCs w:val="24"/>
          </w:rPr>
          <w:t>Site of Connection</w:t>
        </w:r>
        <w:r w:rsidRPr="00122FB0">
          <w:rPr>
            <w:rFonts w:cs="Arial"/>
            <w:szCs w:val="24"/>
          </w:rPr>
          <w:t xml:space="preserve"> </w:t>
        </w:r>
      </w:ins>
    </w:p>
    <w:p w14:paraId="63E5E56D" w14:textId="77777777" w:rsidR="0087538E" w:rsidRDefault="0087538E" w:rsidP="0087538E">
      <w:pPr>
        <w:tabs>
          <w:tab w:val="left" w:pos="3780"/>
        </w:tabs>
        <w:rPr>
          <w:ins w:id="303" w:author="Angela Quinn (NESO)" w:date="2024-10-18T15:34:00Z"/>
          <w:rFonts w:cs="Arial"/>
          <w:szCs w:val="24"/>
        </w:rPr>
      </w:pPr>
    </w:p>
    <w:p w14:paraId="059F6277" w14:textId="777029DA" w:rsidR="0087538E" w:rsidRPr="0054477A" w:rsidRDefault="0087538E" w:rsidP="0087538E">
      <w:pPr>
        <w:tabs>
          <w:tab w:val="left" w:pos="3780"/>
        </w:tabs>
        <w:rPr>
          <w:ins w:id="304" w:author="Angela Quinn (NESO)" w:date="2024-10-18T15:34:00Z"/>
          <w:rFonts w:cs="Arial"/>
          <w:szCs w:val="24"/>
        </w:rPr>
      </w:pPr>
      <w:ins w:id="305" w:author="Angela Quinn (NESO)" w:date="2024-10-18T15:34:00Z">
        <w:r>
          <w:rPr>
            <w:rFonts w:cs="Arial"/>
            <w:szCs w:val="24"/>
          </w:rPr>
          <w:t xml:space="preserve">Transmission Entry Capacity/ Demand </w:t>
        </w:r>
      </w:ins>
      <w:ins w:id="306" w:author="Angela Quinn (NESO)" w:date="2024-10-18T15:36:00Z">
        <w:r w:rsidR="008340E5">
          <w:rPr>
            <w:rFonts w:cs="Arial"/>
            <w:szCs w:val="24"/>
          </w:rPr>
          <w:t>(as set out in Appendix C of Bilateral Connection Agreement/Bilateral Embedded Generation Agreement</w:t>
        </w:r>
        <w:r w:rsidR="0016655D">
          <w:rPr>
            <w:rFonts w:cs="Arial"/>
            <w:szCs w:val="24"/>
          </w:rPr>
          <w:t>)</w:t>
        </w:r>
      </w:ins>
    </w:p>
    <w:p w14:paraId="4E9116DE" w14:textId="77777777" w:rsidR="0087538E" w:rsidRPr="0054477A" w:rsidRDefault="0087538E" w:rsidP="0087538E">
      <w:pPr>
        <w:tabs>
          <w:tab w:val="left" w:pos="3780"/>
        </w:tabs>
        <w:rPr>
          <w:ins w:id="307" w:author="Angela Quinn (NESO)" w:date="2024-10-18T15:34:00Z"/>
          <w:rFonts w:cs="Arial"/>
          <w:szCs w:val="24"/>
        </w:rPr>
      </w:pPr>
    </w:p>
    <w:p w14:paraId="2F271FDC" w14:textId="77777777" w:rsidR="0087538E" w:rsidRPr="0054477A" w:rsidRDefault="0087538E" w:rsidP="0087538E">
      <w:pPr>
        <w:tabs>
          <w:tab w:val="left" w:pos="3780"/>
        </w:tabs>
        <w:rPr>
          <w:ins w:id="308" w:author="Angela Quinn (NESO)" w:date="2024-10-18T15:34:00Z"/>
          <w:rFonts w:cs="Arial"/>
          <w:szCs w:val="24"/>
        </w:rPr>
      </w:pPr>
      <w:ins w:id="309" w:author="Angela Quinn (NESO)" w:date="2024-10-18T15:34:00Z">
        <w:r w:rsidRPr="0054477A">
          <w:rPr>
            <w:rFonts w:cs="Arial"/>
            <w:szCs w:val="24"/>
          </w:rPr>
          <w:t>Agreement Reference</w:t>
        </w:r>
      </w:ins>
    </w:p>
    <w:p w14:paraId="0AFE1344" w14:textId="77777777" w:rsidR="0087538E" w:rsidRPr="0054477A" w:rsidRDefault="0087538E" w:rsidP="0087538E">
      <w:pPr>
        <w:tabs>
          <w:tab w:val="left" w:pos="3780"/>
        </w:tabs>
        <w:rPr>
          <w:ins w:id="310" w:author="Angela Quinn (NESO)" w:date="2024-10-18T15:34:00Z"/>
          <w:rFonts w:cs="Arial"/>
          <w:szCs w:val="24"/>
        </w:rPr>
      </w:pPr>
    </w:p>
    <w:p w14:paraId="5035D119" w14:textId="77777777" w:rsidR="0087538E" w:rsidRPr="0054477A" w:rsidRDefault="0087538E" w:rsidP="0087538E">
      <w:pPr>
        <w:tabs>
          <w:tab w:val="left" w:pos="3780"/>
        </w:tabs>
        <w:rPr>
          <w:ins w:id="311" w:author="Angela Quinn (NESO)" w:date="2024-10-18T15:34:00Z"/>
          <w:rFonts w:cs="Arial"/>
          <w:szCs w:val="24"/>
        </w:rPr>
      </w:pPr>
      <w:ins w:id="312" w:author="Angela Quinn (NESO)" w:date="2024-10-18T15:34:00Z">
        <w:r w:rsidRPr="0054477A">
          <w:rPr>
            <w:rFonts w:cs="Arial"/>
            <w:szCs w:val="24"/>
          </w:rPr>
          <w:t>[Insert details equivalent to data listed in part 1 of the planning code]</w:t>
        </w:r>
      </w:ins>
    </w:p>
    <w:p w14:paraId="3BA38B2B" w14:textId="77777777" w:rsidR="0087538E" w:rsidRPr="0054477A" w:rsidRDefault="0087538E" w:rsidP="0087538E">
      <w:pPr>
        <w:tabs>
          <w:tab w:val="left" w:pos="3780"/>
        </w:tabs>
        <w:rPr>
          <w:ins w:id="313" w:author="Angela Quinn (NESO)" w:date="2024-10-18T15:34:00Z"/>
          <w:rFonts w:cs="Arial"/>
          <w:szCs w:val="24"/>
        </w:rPr>
      </w:pPr>
    </w:p>
    <w:p w14:paraId="0C1EB75B" w14:textId="5E6D42E1" w:rsidR="0087538E" w:rsidRDefault="0087538E" w:rsidP="0087538E">
      <w:pPr>
        <w:tabs>
          <w:tab w:val="left" w:pos="3780"/>
        </w:tabs>
        <w:rPr>
          <w:ins w:id="314" w:author="Angela Quinn (NESO)" w:date="2024-10-18T15:43:00Z"/>
          <w:rFonts w:cs="Arial"/>
          <w:szCs w:val="24"/>
        </w:rPr>
      </w:pPr>
      <w:ins w:id="315" w:author="Angela Quinn (NESO)" w:date="2024-10-18T15:34:00Z">
        <w:r>
          <w:rPr>
            <w:rFonts w:cs="Arial"/>
            <w:szCs w:val="24"/>
          </w:rPr>
          <w:t xml:space="preserve">Date </w:t>
        </w:r>
        <w:r w:rsidRPr="0054477A">
          <w:rPr>
            <w:rFonts w:cs="Arial"/>
            <w:szCs w:val="24"/>
          </w:rPr>
          <w:t>when Power Station’s</w:t>
        </w:r>
        <w:r>
          <w:rPr>
            <w:rFonts w:cs="Arial"/>
            <w:szCs w:val="24"/>
          </w:rPr>
          <w:t>/other</w:t>
        </w:r>
        <w:r w:rsidRPr="0054477A">
          <w:rPr>
            <w:rFonts w:cs="Arial"/>
            <w:szCs w:val="24"/>
          </w:rPr>
          <w:t xml:space="preserve"> connection to\use of the </w:t>
        </w:r>
        <w:r>
          <w:rPr>
            <w:rFonts w:cs="Arial"/>
            <w:szCs w:val="24"/>
          </w:rPr>
          <w:t>National Electricity Transmission System/</w:t>
        </w:r>
        <w:r w:rsidRPr="0054477A">
          <w:rPr>
            <w:rFonts w:cs="Arial"/>
            <w:szCs w:val="24"/>
          </w:rPr>
          <w:t xml:space="preserve">Distribution System will be energised. </w:t>
        </w:r>
      </w:ins>
    </w:p>
    <w:p w14:paraId="5F561D66" w14:textId="77777777" w:rsidR="00A549BD" w:rsidRDefault="00A549BD" w:rsidP="0087538E">
      <w:pPr>
        <w:tabs>
          <w:tab w:val="left" w:pos="3780"/>
        </w:tabs>
        <w:rPr>
          <w:ins w:id="316" w:author="Angela Quinn (NESO)" w:date="2024-10-18T15:43:00Z"/>
          <w:rFonts w:cs="Arial"/>
          <w:szCs w:val="24"/>
        </w:rPr>
      </w:pPr>
    </w:p>
    <w:p w14:paraId="0B2394E9" w14:textId="39025144" w:rsidR="00A549BD" w:rsidRDefault="00A549BD" w:rsidP="0087538E">
      <w:pPr>
        <w:tabs>
          <w:tab w:val="left" w:pos="3780"/>
        </w:tabs>
        <w:rPr>
          <w:ins w:id="317" w:author="Angela Quinn (NESO)" w:date="2024-10-18T15:34:00Z"/>
          <w:rFonts w:cs="Arial"/>
          <w:szCs w:val="24"/>
        </w:rPr>
      </w:pPr>
      <w:ins w:id="318" w:author="Angela Quinn (NESO)" w:date="2024-10-18T15:43:00Z">
        <w:r>
          <w:rPr>
            <w:rFonts w:cs="Arial"/>
            <w:szCs w:val="24"/>
          </w:rPr>
          <w:t>Installed Capacity</w:t>
        </w:r>
      </w:ins>
    </w:p>
    <w:p w14:paraId="116CE385" w14:textId="77777777" w:rsidR="0087538E" w:rsidRDefault="0087538E" w:rsidP="0087538E">
      <w:pPr>
        <w:tabs>
          <w:tab w:val="left" w:pos="3780"/>
        </w:tabs>
        <w:rPr>
          <w:ins w:id="319" w:author="Angela Quinn (NESO)" w:date="2024-10-18T15:34:00Z"/>
          <w:rFonts w:cs="Arial"/>
          <w:b/>
          <w:szCs w:val="24"/>
          <w:u w:val="single"/>
        </w:rPr>
      </w:pPr>
    </w:p>
    <w:p w14:paraId="19612768" w14:textId="77777777" w:rsidR="0087538E" w:rsidRDefault="0087538E" w:rsidP="0087538E">
      <w:pPr>
        <w:tabs>
          <w:tab w:val="left" w:pos="3780"/>
        </w:tabs>
        <w:jc w:val="center"/>
        <w:rPr>
          <w:ins w:id="320" w:author="Angela Quinn (NESO)" w:date="2024-10-18T15:34:00Z"/>
          <w:rFonts w:cs="Arial"/>
          <w:b/>
          <w:szCs w:val="24"/>
          <w:u w:val="single"/>
        </w:rPr>
      </w:pPr>
    </w:p>
    <w:p w14:paraId="3F317C33" w14:textId="77777777" w:rsidR="0087538E" w:rsidRDefault="0087538E" w:rsidP="0087538E">
      <w:pPr>
        <w:tabs>
          <w:tab w:val="left" w:pos="3780"/>
        </w:tabs>
        <w:jc w:val="center"/>
        <w:rPr>
          <w:ins w:id="321" w:author="Angela Quinn (NESO)" w:date="2024-10-18T15:34:00Z"/>
          <w:rFonts w:cs="Arial"/>
          <w:b/>
          <w:szCs w:val="24"/>
          <w:u w:val="single"/>
        </w:rPr>
      </w:pPr>
    </w:p>
    <w:p w14:paraId="68768BF0" w14:textId="77777777" w:rsidR="0087538E" w:rsidRPr="0054477A" w:rsidRDefault="0087538E" w:rsidP="0087538E">
      <w:pPr>
        <w:tabs>
          <w:tab w:val="left" w:pos="3780"/>
        </w:tabs>
        <w:jc w:val="center"/>
        <w:rPr>
          <w:ins w:id="322" w:author="Angela Quinn (NESO)" w:date="2024-10-18T15:34:00Z"/>
          <w:rFonts w:cs="Arial"/>
          <w:b/>
          <w:szCs w:val="24"/>
          <w:u w:val="single"/>
        </w:rPr>
      </w:pPr>
      <w:ins w:id="323" w:author="Angela Quinn (NESO)" w:date="2024-10-18T15:34:00Z">
        <w:r w:rsidRPr="0054477A">
          <w:rPr>
            <w:rFonts w:cs="Arial"/>
            <w:b/>
            <w:szCs w:val="24"/>
            <w:u w:val="single"/>
          </w:rPr>
          <w:t>DEVELOPER’S DATA</w:t>
        </w:r>
      </w:ins>
    </w:p>
    <w:p w14:paraId="26E3671B" w14:textId="77777777" w:rsidR="0087538E" w:rsidRPr="0054477A" w:rsidRDefault="0087538E" w:rsidP="0087538E">
      <w:pPr>
        <w:tabs>
          <w:tab w:val="left" w:pos="3780"/>
        </w:tabs>
        <w:rPr>
          <w:ins w:id="324" w:author="Angela Quinn (NESO)" w:date="2024-10-18T15:34:00Z"/>
          <w:rFonts w:cs="Arial"/>
          <w:szCs w:val="24"/>
        </w:rPr>
      </w:pPr>
    </w:p>
    <w:p w14:paraId="7CF74661" w14:textId="77777777" w:rsidR="0087538E" w:rsidRPr="0054477A" w:rsidRDefault="0087538E" w:rsidP="0087538E">
      <w:pPr>
        <w:tabs>
          <w:tab w:val="left" w:pos="3780"/>
        </w:tabs>
        <w:rPr>
          <w:ins w:id="325" w:author="Angela Quinn (NESO)" w:date="2024-10-18T15:34:00Z"/>
          <w:rFonts w:cs="Arial"/>
          <w:szCs w:val="24"/>
        </w:rPr>
      </w:pPr>
      <w:ins w:id="326" w:author="Angela Quinn (NESO)" w:date="2024-10-18T15:34:00Z">
        <w:r w:rsidRPr="0054477A">
          <w:rPr>
            <w:rFonts w:cs="Arial"/>
            <w:szCs w:val="24"/>
          </w:rPr>
          <w:t>Power Station</w:t>
        </w:r>
      </w:ins>
    </w:p>
    <w:p w14:paraId="3553F3B2" w14:textId="77777777" w:rsidR="0087538E" w:rsidRPr="0054477A" w:rsidRDefault="0087538E" w:rsidP="0087538E">
      <w:pPr>
        <w:tabs>
          <w:tab w:val="left" w:pos="3780"/>
        </w:tabs>
        <w:rPr>
          <w:ins w:id="327" w:author="Angela Quinn (NESO)" w:date="2024-10-18T15:34:00Z"/>
          <w:rFonts w:cs="Arial"/>
          <w:szCs w:val="24"/>
        </w:rPr>
      </w:pPr>
    </w:p>
    <w:p w14:paraId="70B8C243" w14:textId="77777777" w:rsidR="0087538E" w:rsidRPr="0054477A" w:rsidRDefault="0087538E" w:rsidP="0087538E">
      <w:pPr>
        <w:tabs>
          <w:tab w:val="left" w:pos="3780"/>
        </w:tabs>
        <w:rPr>
          <w:ins w:id="328" w:author="Angela Quinn (NESO)" w:date="2024-10-18T15:34:00Z"/>
          <w:rFonts w:cs="Arial"/>
          <w:szCs w:val="24"/>
        </w:rPr>
      </w:pPr>
      <w:ins w:id="329" w:author="Angela Quinn (NESO)" w:date="2024-10-18T15:34:00Z">
        <w:r w:rsidRPr="0054477A">
          <w:rPr>
            <w:rFonts w:cs="Arial"/>
            <w:szCs w:val="24"/>
          </w:rPr>
          <w:t>Location of Power station</w:t>
        </w:r>
      </w:ins>
    </w:p>
    <w:p w14:paraId="7B0172EE" w14:textId="77777777" w:rsidR="0087538E" w:rsidRPr="0054477A" w:rsidRDefault="0087538E" w:rsidP="0087538E">
      <w:pPr>
        <w:tabs>
          <w:tab w:val="left" w:pos="3780"/>
        </w:tabs>
        <w:rPr>
          <w:ins w:id="330" w:author="Angela Quinn (NESO)" w:date="2024-10-18T15:34:00Z"/>
          <w:rFonts w:cs="Arial"/>
          <w:szCs w:val="24"/>
        </w:rPr>
      </w:pPr>
    </w:p>
    <w:p w14:paraId="01A31890" w14:textId="68336DC2" w:rsidR="0087538E" w:rsidRPr="0054477A" w:rsidRDefault="0087538E" w:rsidP="0087538E">
      <w:pPr>
        <w:tabs>
          <w:tab w:val="left" w:pos="3780"/>
        </w:tabs>
        <w:rPr>
          <w:ins w:id="331" w:author="Angela Quinn (NESO)" w:date="2024-10-18T15:34:00Z"/>
          <w:rFonts w:cs="Arial"/>
          <w:szCs w:val="24"/>
        </w:rPr>
      </w:pPr>
      <w:ins w:id="332" w:author="Angela Quinn (NESO)" w:date="2024-10-18T15:34:00Z">
        <w:r w:rsidRPr="0054477A">
          <w:rPr>
            <w:rFonts w:cs="Arial"/>
            <w:szCs w:val="24"/>
          </w:rPr>
          <w:t>Connection Site (GSP)</w:t>
        </w:r>
        <w:r w:rsidRPr="009609E7">
          <w:rPr>
            <w:rFonts w:cs="Arial"/>
            <w:szCs w:val="24"/>
          </w:rPr>
          <w:t xml:space="preserve"> </w:t>
        </w:r>
      </w:ins>
    </w:p>
    <w:p w14:paraId="68F208C7" w14:textId="77777777" w:rsidR="0087538E" w:rsidRPr="0054477A" w:rsidRDefault="0087538E" w:rsidP="0087538E">
      <w:pPr>
        <w:tabs>
          <w:tab w:val="left" w:pos="3780"/>
        </w:tabs>
        <w:rPr>
          <w:ins w:id="333" w:author="Angela Quinn (NESO)" w:date="2024-10-18T15:34:00Z"/>
          <w:rFonts w:cs="Arial"/>
          <w:szCs w:val="24"/>
        </w:rPr>
      </w:pPr>
    </w:p>
    <w:p w14:paraId="2847AA8A" w14:textId="510C6D6D" w:rsidR="0087538E" w:rsidRPr="0054477A" w:rsidRDefault="0087538E" w:rsidP="0087538E">
      <w:pPr>
        <w:tabs>
          <w:tab w:val="left" w:pos="3780"/>
        </w:tabs>
        <w:rPr>
          <w:ins w:id="334" w:author="Angela Quinn (NESO)" w:date="2024-10-18T15:34:00Z"/>
          <w:rFonts w:cs="Arial"/>
          <w:szCs w:val="24"/>
        </w:rPr>
      </w:pPr>
      <w:ins w:id="335" w:author="Angela Quinn (NESO)" w:date="2024-10-18T15:34:00Z">
        <w:r w:rsidRPr="0054477A">
          <w:rPr>
            <w:rFonts w:cs="Arial"/>
            <w:szCs w:val="24"/>
          </w:rPr>
          <w:t>Site of Connection</w:t>
        </w:r>
        <w:r>
          <w:rPr>
            <w:rFonts w:cs="Arial"/>
            <w:szCs w:val="24"/>
          </w:rPr>
          <w:t xml:space="preserve"> </w:t>
        </w:r>
      </w:ins>
    </w:p>
    <w:p w14:paraId="606632D1" w14:textId="77777777" w:rsidR="0087538E" w:rsidRDefault="0087538E" w:rsidP="0087538E">
      <w:pPr>
        <w:tabs>
          <w:tab w:val="left" w:pos="3780"/>
        </w:tabs>
        <w:rPr>
          <w:ins w:id="336" w:author="Angela Quinn (NESO)" w:date="2024-10-18T15:37:00Z"/>
          <w:rFonts w:cs="Arial"/>
          <w:szCs w:val="24"/>
        </w:rPr>
      </w:pPr>
    </w:p>
    <w:p w14:paraId="71A469D8" w14:textId="2CF053CA" w:rsidR="00F65006" w:rsidRPr="0054477A" w:rsidRDefault="00F65006" w:rsidP="0087538E">
      <w:pPr>
        <w:tabs>
          <w:tab w:val="left" w:pos="3780"/>
        </w:tabs>
        <w:rPr>
          <w:ins w:id="337" w:author="Angela Quinn (NESO)" w:date="2024-10-18T15:34:00Z"/>
          <w:rFonts w:cs="Arial"/>
          <w:szCs w:val="24"/>
        </w:rPr>
      </w:pPr>
      <w:ins w:id="338" w:author="Angela Quinn (NESO)" w:date="2024-10-18T15:37:00Z">
        <w:r>
          <w:rPr>
            <w:rFonts w:cs="Arial"/>
            <w:szCs w:val="24"/>
          </w:rPr>
          <w:t xml:space="preserve">Developer </w:t>
        </w:r>
        <w:proofErr w:type="spellStart"/>
        <w:r>
          <w:rPr>
            <w:rFonts w:cs="Arial"/>
            <w:szCs w:val="24"/>
          </w:rPr>
          <w:t>Capcity</w:t>
        </w:r>
      </w:ins>
      <w:proofErr w:type="spellEnd"/>
    </w:p>
    <w:p w14:paraId="4BB86F17" w14:textId="77777777" w:rsidR="0087538E" w:rsidRPr="0054477A" w:rsidRDefault="0087538E" w:rsidP="0087538E">
      <w:pPr>
        <w:tabs>
          <w:tab w:val="left" w:pos="3780"/>
        </w:tabs>
        <w:rPr>
          <w:ins w:id="339" w:author="Angela Quinn (NESO)" w:date="2024-10-18T15:34:00Z"/>
          <w:rFonts w:cs="Arial"/>
          <w:szCs w:val="24"/>
        </w:rPr>
      </w:pPr>
    </w:p>
    <w:p w14:paraId="7D8AA629" w14:textId="77777777" w:rsidR="0087538E" w:rsidRPr="0054477A" w:rsidRDefault="0087538E" w:rsidP="0087538E">
      <w:pPr>
        <w:tabs>
          <w:tab w:val="left" w:pos="3780"/>
        </w:tabs>
        <w:rPr>
          <w:ins w:id="340" w:author="Angela Quinn (NESO)" w:date="2024-10-18T15:34:00Z"/>
          <w:rFonts w:cs="Arial"/>
          <w:szCs w:val="24"/>
        </w:rPr>
      </w:pPr>
      <w:ins w:id="341" w:author="Angela Quinn (NESO)" w:date="2024-10-18T15:34:00Z">
        <w:r w:rsidRPr="0054477A">
          <w:rPr>
            <w:rFonts w:cs="Arial"/>
            <w:szCs w:val="24"/>
          </w:rPr>
          <w:t>Agreement Reference</w:t>
        </w:r>
      </w:ins>
    </w:p>
    <w:p w14:paraId="4B1566CF" w14:textId="77777777" w:rsidR="0087538E" w:rsidRPr="0054477A" w:rsidRDefault="0087538E" w:rsidP="0087538E">
      <w:pPr>
        <w:tabs>
          <w:tab w:val="left" w:pos="3780"/>
        </w:tabs>
        <w:rPr>
          <w:ins w:id="342" w:author="Angela Quinn (NESO)" w:date="2024-10-18T15:34:00Z"/>
          <w:rFonts w:cs="Arial"/>
          <w:szCs w:val="24"/>
        </w:rPr>
      </w:pPr>
    </w:p>
    <w:p w14:paraId="0F15ED0B" w14:textId="77777777" w:rsidR="0087538E" w:rsidRPr="0054477A" w:rsidRDefault="0087538E" w:rsidP="0087538E">
      <w:pPr>
        <w:tabs>
          <w:tab w:val="left" w:pos="3780"/>
        </w:tabs>
        <w:rPr>
          <w:ins w:id="343" w:author="Angela Quinn (NESO)" w:date="2024-10-18T15:34:00Z"/>
          <w:rFonts w:cs="Arial"/>
          <w:szCs w:val="24"/>
        </w:rPr>
      </w:pPr>
    </w:p>
    <w:p w14:paraId="57336A4E" w14:textId="77777777" w:rsidR="0087538E" w:rsidRPr="0054477A" w:rsidRDefault="0087538E" w:rsidP="0087538E">
      <w:pPr>
        <w:tabs>
          <w:tab w:val="left" w:pos="3780"/>
        </w:tabs>
        <w:rPr>
          <w:ins w:id="344" w:author="Angela Quinn (NESO)" w:date="2024-10-18T15:34:00Z"/>
          <w:rFonts w:cs="Arial"/>
          <w:szCs w:val="24"/>
        </w:rPr>
      </w:pPr>
      <w:ins w:id="345" w:author="Angela Quinn (NESO)" w:date="2024-10-18T15:34:00Z">
        <w:r w:rsidRPr="0054477A">
          <w:rPr>
            <w:rFonts w:cs="Arial"/>
            <w:szCs w:val="24"/>
          </w:rPr>
          <w:t>[Insert details equivalent to data listed in part 1 of the planning code]</w:t>
        </w:r>
      </w:ins>
    </w:p>
    <w:p w14:paraId="6A820BB9" w14:textId="77777777" w:rsidR="0087538E" w:rsidRPr="0054477A" w:rsidRDefault="0087538E" w:rsidP="0087538E">
      <w:pPr>
        <w:tabs>
          <w:tab w:val="left" w:pos="3780"/>
        </w:tabs>
        <w:rPr>
          <w:ins w:id="346" w:author="Angela Quinn (NESO)" w:date="2024-10-18T15:34:00Z"/>
          <w:rFonts w:cs="Arial"/>
          <w:szCs w:val="24"/>
        </w:rPr>
      </w:pPr>
    </w:p>
    <w:p w14:paraId="59D9D9DC" w14:textId="7E846A1F" w:rsidR="0087538E" w:rsidRDefault="0087538E" w:rsidP="0087538E">
      <w:pPr>
        <w:tabs>
          <w:tab w:val="left" w:pos="3780"/>
        </w:tabs>
        <w:rPr>
          <w:ins w:id="347" w:author="Angela Quinn (NESO)" w:date="2024-10-18T15:34:00Z"/>
          <w:rFonts w:cs="Arial"/>
          <w:szCs w:val="24"/>
        </w:rPr>
      </w:pPr>
      <w:ins w:id="348" w:author="Angela Quinn (NESO)" w:date="2024-10-18T15:34:00Z">
        <w:r>
          <w:rPr>
            <w:rFonts w:cs="Arial"/>
            <w:szCs w:val="24"/>
          </w:rPr>
          <w:t>D</w:t>
        </w:r>
        <w:r w:rsidRPr="0054477A">
          <w:rPr>
            <w:rFonts w:cs="Arial"/>
            <w:szCs w:val="24"/>
          </w:rPr>
          <w:t xml:space="preserve">ate when Power Station’s connection to\use of the Distribution System will be energised. </w:t>
        </w:r>
      </w:ins>
    </w:p>
    <w:p w14:paraId="74219BF7" w14:textId="69EF653D" w:rsidR="0087538E" w:rsidRDefault="0084518F">
      <w:pPr>
        <w:rPr>
          <w:ins w:id="349" w:author="Angela Quinn (NESO)" w:date="2024-10-18T15:34:00Z"/>
          <w:rFonts w:cs="Arial"/>
          <w:szCs w:val="24"/>
        </w:rPr>
      </w:pPr>
      <w:ins w:id="350" w:author="Angela Quinn (NESO)" w:date="2024-10-18T15:41:00Z">
        <w:r>
          <w:rPr>
            <w:rFonts w:cs="Arial"/>
            <w:szCs w:val="24"/>
          </w:rPr>
          <w:t>Installed Capacity</w:t>
        </w:r>
      </w:ins>
      <w:ins w:id="351" w:author="Angela Quinn (NESO)" w:date="2024-10-18T15:34:00Z">
        <w:r w:rsidR="0087538E">
          <w:rPr>
            <w:rFonts w:cs="Arial"/>
            <w:szCs w:val="24"/>
          </w:rPr>
          <w:br w:type="page"/>
        </w:r>
      </w:ins>
    </w:p>
    <w:bookmarkEnd w:id="195"/>
    <w:p w14:paraId="6572E75D" w14:textId="5682C96A" w:rsidR="0017384B" w:rsidDel="0087538E" w:rsidRDefault="0017384B" w:rsidP="008F4CF2">
      <w:pPr>
        <w:tabs>
          <w:tab w:val="left" w:pos="3780"/>
        </w:tabs>
        <w:rPr>
          <w:del w:id="352" w:author="Angela Quinn (NESO)" w:date="2024-10-18T15:35:00Z"/>
          <w:rFonts w:cs="Arial"/>
          <w:szCs w:val="24"/>
        </w:rPr>
      </w:pPr>
    </w:p>
    <w:p w14:paraId="0C9C6132" w14:textId="2A6DE3AB" w:rsidR="0017384B" w:rsidDel="0087538E" w:rsidRDefault="0017384B" w:rsidP="008F4CF2">
      <w:pPr>
        <w:tabs>
          <w:tab w:val="left" w:pos="3780"/>
        </w:tabs>
        <w:rPr>
          <w:del w:id="353" w:author="Angela Quinn (NESO)" w:date="2024-10-18T15:35:00Z"/>
          <w:rFonts w:cs="Arial"/>
          <w:szCs w:val="24"/>
        </w:rPr>
      </w:pPr>
    </w:p>
    <w:p w14:paraId="28858E01" w14:textId="6B8B8FFB" w:rsidR="0017384B" w:rsidDel="0087538E" w:rsidRDefault="0017384B" w:rsidP="008F4CF2">
      <w:pPr>
        <w:tabs>
          <w:tab w:val="left" w:pos="3780"/>
        </w:tabs>
        <w:rPr>
          <w:del w:id="354" w:author="Angela Quinn (NESO)" w:date="2024-10-18T15:35:00Z"/>
          <w:rFonts w:cs="Arial"/>
          <w:szCs w:val="24"/>
        </w:rPr>
      </w:pPr>
    </w:p>
    <w:p w14:paraId="36FF1767" w14:textId="24E3669C" w:rsidR="0017384B" w:rsidDel="0087538E" w:rsidRDefault="0017384B" w:rsidP="008F4CF2">
      <w:pPr>
        <w:tabs>
          <w:tab w:val="left" w:pos="3780"/>
        </w:tabs>
        <w:rPr>
          <w:del w:id="355" w:author="Angela Quinn (NESO)" w:date="2024-10-18T15:35:00Z"/>
          <w:rFonts w:cs="Arial"/>
          <w:szCs w:val="24"/>
        </w:rPr>
      </w:pPr>
    </w:p>
    <w:p w14:paraId="5223ED66" w14:textId="17FFA91C" w:rsidR="0017384B" w:rsidDel="0087538E" w:rsidRDefault="0017384B" w:rsidP="008F4CF2">
      <w:pPr>
        <w:tabs>
          <w:tab w:val="left" w:pos="3780"/>
        </w:tabs>
        <w:rPr>
          <w:del w:id="356" w:author="Angela Quinn (NESO)" w:date="2024-10-18T15:35:00Z"/>
          <w:rFonts w:cs="Arial"/>
          <w:szCs w:val="24"/>
        </w:rPr>
      </w:pPr>
    </w:p>
    <w:p w14:paraId="793CCAE0" w14:textId="78D6495F" w:rsidR="0017384B" w:rsidDel="0087538E" w:rsidRDefault="0017384B" w:rsidP="008F4CF2">
      <w:pPr>
        <w:tabs>
          <w:tab w:val="left" w:pos="3780"/>
        </w:tabs>
        <w:rPr>
          <w:del w:id="357" w:author="Angela Quinn (NESO)" w:date="2024-10-18T15:35:00Z"/>
          <w:rFonts w:cs="Arial"/>
          <w:szCs w:val="24"/>
        </w:rPr>
      </w:pPr>
    </w:p>
    <w:p w14:paraId="2D843A19" w14:textId="745349DA" w:rsidR="0017384B" w:rsidDel="0087538E" w:rsidRDefault="0017384B" w:rsidP="008F4CF2">
      <w:pPr>
        <w:tabs>
          <w:tab w:val="left" w:pos="3780"/>
        </w:tabs>
        <w:rPr>
          <w:del w:id="358" w:author="Angela Quinn (NESO)" w:date="2024-10-18T15:35:00Z"/>
          <w:rFonts w:cs="Arial"/>
          <w:szCs w:val="24"/>
        </w:rPr>
      </w:pPr>
    </w:p>
    <w:p w14:paraId="07991ADA" w14:textId="4AC2948A" w:rsidR="0017384B" w:rsidDel="0087538E" w:rsidRDefault="0017384B" w:rsidP="008F4CF2">
      <w:pPr>
        <w:tabs>
          <w:tab w:val="left" w:pos="3780"/>
        </w:tabs>
        <w:rPr>
          <w:del w:id="359" w:author="Angela Quinn (NESO)" w:date="2024-10-18T15:35:00Z"/>
          <w:rFonts w:cs="Arial"/>
          <w:szCs w:val="24"/>
        </w:rPr>
      </w:pPr>
    </w:p>
    <w:p w14:paraId="1B031369" w14:textId="37C219AF" w:rsidR="0017384B" w:rsidDel="0087538E" w:rsidRDefault="0017384B" w:rsidP="008F4CF2">
      <w:pPr>
        <w:tabs>
          <w:tab w:val="left" w:pos="3780"/>
        </w:tabs>
        <w:rPr>
          <w:del w:id="360" w:author="Angela Quinn (NESO)" w:date="2024-10-18T15:35:00Z"/>
          <w:rFonts w:cs="Arial"/>
          <w:szCs w:val="24"/>
        </w:rPr>
      </w:pPr>
    </w:p>
    <w:p w14:paraId="564F6D51" w14:textId="0E8035C8" w:rsidR="0017384B" w:rsidDel="0087538E" w:rsidRDefault="0017384B" w:rsidP="008F4CF2">
      <w:pPr>
        <w:tabs>
          <w:tab w:val="left" w:pos="3780"/>
        </w:tabs>
        <w:rPr>
          <w:del w:id="361" w:author="Angela Quinn (NESO)" w:date="2024-10-18T15:35:00Z"/>
          <w:rFonts w:cs="Arial"/>
          <w:szCs w:val="24"/>
        </w:rPr>
      </w:pPr>
    </w:p>
    <w:p w14:paraId="671DB760" w14:textId="7FF0ED3B" w:rsidR="0017384B" w:rsidDel="0087538E" w:rsidRDefault="0017384B" w:rsidP="008F4CF2">
      <w:pPr>
        <w:tabs>
          <w:tab w:val="left" w:pos="3780"/>
        </w:tabs>
        <w:rPr>
          <w:del w:id="362" w:author="Angela Quinn (NESO)" w:date="2024-10-18T15:35:00Z"/>
          <w:rFonts w:cs="Arial"/>
          <w:szCs w:val="24"/>
        </w:rPr>
      </w:pPr>
    </w:p>
    <w:p w14:paraId="73C59B34" w14:textId="6EB77EF7" w:rsidR="0017384B" w:rsidDel="0087538E" w:rsidRDefault="0017384B" w:rsidP="008F4CF2">
      <w:pPr>
        <w:tabs>
          <w:tab w:val="left" w:pos="3780"/>
        </w:tabs>
        <w:rPr>
          <w:del w:id="363" w:author="Angela Quinn (NESO)" w:date="2024-10-18T15:35:00Z"/>
          <w:rFonts w:cs="Arial"/>
          <w:szCs w:val="24"/>
        </w:rPr>
      </w:pPr>
    </w:p>
    <w:p w14:paraId="39C26EA9" w14:textId="3952CE51" w:rsidR="005A79F0" w:rsidDel="0087538E" w:rsidRDefault="005A79F0" w:rsidP="008F4CF2">
      <w:pPr>
        <w:tabs>
          <w:tab w:val="left" w:pos="3780"/>
        </w:tabs>
        <w:rPr>
          <w:del w:id="364" w:author="Angela Quinn (NESO)" w:date="2024-10-18T15:35:00Z"/>
          <w:rFonts w:cs="Arial"/>
          <w:szCs w:val="24"/>
        </w:rPr>
      </w:pPr>
    </w:p>
    <w:p w14:paraId="18753280" w14:textId="79645D8E" w:rsidR="005A79F0" w:rsidDel="0087538E" w:rsidRDefault="005A79F0" w:rsidP="008F4CF2">
      <w:pPr>
        <w:tabs>
          <w:tab w:val="left" w:pos="3780"/>
        </w:tabs>
        <w:rPr>
          <w:del w:id="365" w:author="Angela Quinn (NESO)" w:date="2024-10-18T15:35:00Z"/>
          <w:rFonts w:cs="Arial"/>
          <w:szCs w:val="24"/>
        </w:rPr>
      </w:pPr>
    </w:p>
    <w:p w14:paraId="38FE88C9" w14:textId="578EA6FD" w:rsidR="005A79F0" w:rsidDel="0087538E" w:rsidRDefault="005A79F0" w:rsidP="008F4CF2">
      <w:pPr>
        <w:tabs>
          <w:tab w:val="left" w:pos="3780"/>
        </w:tabs>
        <w:rPr>
          <w:del w:id="366" w:author="Angela Quinn (NESO)" w:date="2024-10-18T15:35:00Z"/>
          <w:rFonts w:cs="Arial"/>
          <w:szCs w:val="24"/>
        </w:rPr>
      </w:pPr>
    </w:p>
    <w:p w14:paraId="7D36A574" w14:textId="6555C143" w:rsidR="005A79F0" w:rsidDel="0087538E" w:rsidRDefault="005A79F0" w:rsidP="008F4CF2">
      <w:pPr>
        <w:tabs>
          <w:tab w:val="left" w:pos="3780"/>
        </w:tabs>
        <w:rPr>
          <w:del w:id="367" w:author="Angela Quinn (NESO)" w:date="2024-10-18T15:35:00Z"/>
          <w:rFonts w:cs="Arial"/>
          <w:szCs w:val="24"/>
        </w:rPr>
      </w:pPr>
    </w:p>
    <w:p w14:paraId="37D30676" w14:textId="216CA2BB" w:rsidR="005A79F0" w:rsidDel="0087538E" w:rsidRDefault="005A79F0" w:rsidP="008F4CF2">
      <w:pPr>
        <w:tabs>
          <w:tab w:val="left" w:pos="3780"/>
        </w:tabs>
        <w:rPr>
          <w:del w:id="368" w:author="Angela Quinn (NESO)" w:date="2024-10-18T15:35:00Z"/>
          <w:rFonts w:cs="Arial"/>
          <w:szCs w:val="24"/>
        </w:rPr>
      </w:pPr>
    </w:p>
    <w:p w14:paraId="16D7F793" w14:textId="12DBD486" w:rsidR="005A79F0" w:rsidDel="0087538E" w:rsidRDefault="005A79F0" w:rsidP="008F4CF2">
      <w:pPr>
        <w:tabs>
          <w:tab w:val="left" w:pos="3780"/>
        </w:tabs>
        <w:rPr>
          <w:del w:id="369" w:author="Angela Quinn (NESO)" w:date="2024-10-18T15:35:00Z"/>
          <w:rFonts w:cs="Arial"/>
          <w:szCs w:val="24"/>
        </w:rPr>
      </w:pPr>
    </w:p>
    <w:p w14:paraId="4CAC785C" w14:textId="2144DAD4" w:rsidR="005A79F0" w:rsidDel="0087538E" w:rsidRDefault="005A79F0" w:rsidP="008F4CF2">
      <w:pPr>
        <w:tabs>
          <w:tab w:val="left" w:pos="3780"/>
        </w:tabs>
        <w:rPr>
          <w:del w:id="370" w:author="Angela Quinn (NESO)" w:date="2024-10-18T15:35:00Z"/>
          <w:rFonts w:cs="Arial"/>
          <w:szCs w:val="24"/>
        </w:rPr>
      </w:pPr>
    </w:p>
    <w:p w14:paraId="7A5F6F55" w14:textId="38CCA54B" w:rsidR="005A79F0" w:rsidDel="0087538E" w:rsidRDefault="005A79F0" w:rsidP="008F4CF2">
      <w:pPr>
        <w:tabs>
          <w:tab w:val="left" w:pos="3780"/>
        </w:tabs>
        <w:rPr>
          <w:del w:id="371" w:author="Angela Quinn (NESO)" w:date="2024-10-18T15:35:00Z"/>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AC6A3C">
        <w:trPr>
          <w:trHeight w:val="300"/>
        </w:trPr>
        <w:tc>
          <w:tcPr>
            <w:tcW w:w="4508" w:type="dxa"/>
            <w:tcMar>
              <w:left w:w="108" w:type="dxa"/>
              <w:right w:w="108" w:type="dxa"/>
            </w:tcMar>
          </w:tcPr>
          <w:p w14:paraId="339897B4"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AC6A3C">
        <w:trPr>
          <w:trHeight w:val="300"/>
        </w:trPr>
        <w:tc>
          <w:tcPr>
            <w:tcW w:w="4508" w:type="dxa"/>
            <w:tcMar>
              <w:left w:w="108" w:type="dxa"/>
              <w:right w:w="108" w:type="dxa"/>
            </w:tcMar>
          </w:tcPr>
          <w:p w14:paraId="610617FC" w14:textId="77777777" w:rsidR="0017384B" w:rsidRPr="006957F2" w:rsidRDefault="0017384B" w:rsidP="00AC6A3C">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9F1BFE7" w14:textId="77777777" w:rsidTr="00AC6A3C">
        <w:trPr>
          <w:trHeight w:val="300"/>
        </w:trPr>
        <w:tc>
          <w:tcPr>
            <w:tcW w:w="4508" w:type="dxa"/>
            <w:tcMar>
              <w:left w:w="108" w:type="dxa"/>
              <w:right w:w="108" w:type="dxa"/>
            </w:tcMar>
          </w:tcPr>
          <w:p w14:paraId="2437EF6B" w14:textId="77777777" w:rsidR="0017384B" w:rsidRPr="006957F2" w:rsidRDefault="0017384B" w:rsidP="00AC6A3C">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49E9CFD" w14:textId="77777777" w:rsidTr="00AC6A3C">
        <w:trPr>
          <w:trHeight w:val="300"/>
        </w:trPr>
        <w:tc>
          <w:tcPr>
            <w:tcW w:w="4508" w:type="dxa"/>
            <w:tcMar>
              <w:left w:w="108" w:type="dxa"/>
              <w:right w:w="108" w:type="dxa"/>
            </w:tcMar>
          </w:tcPr>
          <w:p w14:paraId="5A5BD6C9" w14:textId="77777777" w:rsidR="0017384B" w:rsidRPr="006957F2" w:rsidRDefault="0017384B" w:rsidP="00AC6A3C">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AC6A3C">
        <w:trPr>
          <w:trHeight w:val="300"/>
        </w:trPr>
        <w:tc>
          <w:tcPr>
            <w:tcW w:w="4508" w:type="dxa"/>
          </w:tcPr>
          <w:p w14:paraId="64073D01"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AC6A3C">
        <w:trPr>
          <w:trHeight w:val="300"/>
        </w:trPr>
        <w:tc>
          <w:tcPr>
            <w:tcW w:w="4508" w:type="dxa"/>
          </w:tcPr>
          <w:p w14:paraId="14300035" w14:textId="77777777" w:rsidR="0017384B" w:rsidRPr="006957F2" w:rsidRDefault="0017384B" w:rsidP="00AC6A3C">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61F7734A" w14:textId="77777777" w:rsidTr="00AC6A3C">
        <w:trPr>
          <w:trHeight w:val="300"/>
        </w:trPr>
        <w:tc>
          <w:tcPr>
            <w:tcW w:w="4508" w:type="dxa"/>
          </w:tcPr>
          <w:p w14:paraId="4981612A" w14:textId="77777777" w:rsidR="0017384B" w:rsidRPr="006957F2" w:rsidRDefault="0017384B" w:rsidP="00AC6A3C">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3F0DEDE8" w14:textId="77777777" w:rsidTr="00AC6A3C">
        <w:trPr>
          <w:trHeight w:val="300"/>
        </w:trPr>
        <w:tc>
          <w:tcPr>
            <w:tcW w:w="4508" w:type="dxa"/>
          </w:tcPr>
          <w:p w14:paraId="6D0EBAB7" w14:textId="77777777" w:rsidR="0017384B" w:rsidRPr="006957F2" w:rsidRDefault="0017384B" w:rsidP="00AC6A3C">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5238FBF0" w14:textId="77777777" w:rsidTr="00AC6A3C">
        <w:trPr>
          <w:trHeight w:val="300"/>
        </w:trPr>
        <w:tc>
          <w:tcPr>
            <w:tcW w:w="4508" w:type="dxa"/>
          </w:tcPr>
          <w:p w14:paraId="146CA212" w14:textId="77777777" w:rsidR="0017384B" w:rsidRPr="006957F2" w:rsidRDefault="0017384B" w:rsidP="00AC6A3C">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t>SCHEDULE 2 EXHIBIT 3</w:t>
      </w:r>
    </w:p>
    <w:p w14:paraId="5CAFFECC" w14:textId="4FDEC8E4"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r w:rsidR="00117EC3">
        <w:rPr>
          <w:rFonts w:ascii="Arial" w:hAnsi="Arial" w:cs="Arial"/>
          <w:color w:val="FF0000"/>
        </w:rPr>
        <w:t xml:space="preserve"> </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 xml:space="preserve">Please note that the Queue Management Process will not be applied and included in Construction Agreements with the owner/operator of a Distribution System directly connected to the National Electricity Transmission System where the Construction Agreement </w:t>
      </w:r>
      <w:proofErr w:type="gramStart"/>
      <w:r w:rsidRPr="0086770E">
        <w:rPr>
          <w:rFonts w:ascii="Arial" w:eastAsia="Arial" w:hAnsi="Arial" w:cs="Arial"/>
          <w:i/>
          <w:iCs/>
        </w:rPr>
        <w:t>is  required</w:t>
      </w:r>
      <w:proofErr w:type="gramEnd"/>
      <w:r w:rsidRPr="0086770E">
        <w:rPr>
          <w:rFonts w:ascii="Arial" w:eastAsia="Arial" w:hAnsi="Arial" w:cs="Arial"/>
          <w:i/>
          <w:iCs/>
        </w:rPr>
        <w:t xml:space="preserve">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DATED [   ] 200[1]</w:t>
      </w:r>
    </w:p>
    <w:p w14:paraId="52A8343D" w14:textId="1C7A7A59" w:rsidR="00C10BB9" w:rsidRPr="0054477A" w:rsidRDefault="0060112F" w:rsidP="00C10BB9">
      <w:pPr>
        <w:pStyle w:val="BodyText"/>
        <w:jc w:val="center"/>
        <w:rPr>
          <w:rFonts w:ascii="Arial" w:hAnsi="Arial"/>
          <w:b/>
        </w:rPr>
      </w:pPr>
      <w:r w:rsidRPr="0060112F">
        <w:rPr>
          <w:rFonts w:ascii="Arial" w:hAnsi="Arial"/>
          <w:b/>
        </w:rPr>
        <w:t>NATIONAL ENERGY SYSTEM OPERATOR LIMITED</w:t>
      </w:r>
      <w:r w:rsidR="00C10BB9" w:rsidRPr="0054477A">
        <w:rPr>
          <w:rFonts w:ascii="Arial" w:hAnsi="Arial"/>
          <w:b/>
        </w:rPr>
        <w:tab/>
      </w:r>
      <w:r w:rsidR="00C10BB9"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0124F1C0" w14:textId="692E2400" w:rsidR="00E6010E" w:rsidDel="0038219E" w:rsidRDefault="0046383A" w:rsidP="0038219E">
            <w:pPr>
              <w:pStyle w:val="BodyText"/>
              <w:jc w:val="both"/>
              <w:rPr>
                <w:ins w:id="372" w:author="Angela Quinn (NESO)" w:date="2024-10-18T17:20:00Z"/>
                <w:del w:id="373" w:author="Tammy Meek (NESO)" w:date="2024-11-05T14:32:00Z"/>
                <w:rFonts w:ascii="Arial" w:hAnsi="Arial" w:cs="Arial"/>
                <w:szCs w:val="24"/>
              </w:rPr>
            </w:pPr>
            <w:r w:rsidRPr="00FA79BF">
              <w:rPr>
                <w:rFonts w:ascii="Arial" w:hAnsi="Arial" w:cs="Arial"/>
                <w:szCs w:val="24"/>
              </w:rPr>
              <w:t>Appendix N</w:t>
            </w:r>
          </w:p>
          <w:p w14:paraId="7C35D1BC" w14:textId="0FB36F60" w:rsidR="009D54F6" w:rsidRPr="00FA79BF" w:rsidRDefault="009D54F6" w:rsidP="00384858">
            <w:pPr>
              <w:pStyle w:val="BodyText"/>
              <w:jc w:val="both"/>
              <w:rPr>
                <w:rFonts w:ascii="Arial" w:hAnsi="Arial" w:cs="Arial"/>
                <w:szCs w:val="24"/>
              </w:rPr>
            </w:pPr>
          </w:p>
        </w:tc>
        <w:tc>
          <w:tcPr>
            <w:tcW w:w="7244" w:type="dxa"/>
          </w:tcPr>
          <w:p w14:paraId="0BCCF655" w14:textId="67604565" w:rsidR="00E6010E" w:rsidDel="0038219E" w:rsidRDefault="0046383A" w:rsidP="0038219E">
            <w:pPr>
              <w:pStyle w:val="BodyText"/>
              <w:jc w:val="both"/>
              <w:rPr>
                <w:ins w:id="374" w:author="Angela Quinn (NESO)" w:date="2024-10-18T17:21:00Z"/>
                <w:del w:id="375" w:author="Tammy Meek (NESO)" w:date="2024-11-05T14:32:00Z"/>
                <w:rFonts w:ascii="Arial" w:hAnsi="Arial" w:cs="Arial"/>
                <w:szCs w:val="24"/>
              </w:rPr>
            </w:pPr>
            <w:r w:rsidRPr="00FA79BF">
              <w:rPr>
                <w:rFonts w:ascii="Arial" w:hAnsi="Arial" w:cs="Arial"/>
                <w:szCs w:val="24"/>
              </w:rPr>
              <w:t>Third Party Works</w:t>
            </w:r>
          </w:p>
          <w:p w14:paraId="37BC0A24" w14:textId="65D54CA5" w:rsidR="008A4722" w:rsidRPr="00FA79BF" w:rsidRDefault="008A4722" w:rsidP="00384858">
            <w:pPr>
              <w:pStyle w:val="BodyText"/>
              <w:jc w:val="both"/>
              <w:rPr>
                <w:rFonts w:ascii="Arial" w:hAnsi="Arial" w:cs="Arial"/>
                <w:szCs w:val="24"/>
              </w:rPr>
            </w:pPr>
          </w:p>
        </w:tc>
      </w:tr>
      <w:tr w:rsidR="0038219E" w:rsidRPr="00FA79BF" w14:paraId="59308833" w14:textId="77777777" w:rsidTr="00F00FBA">
        <w:trPr>
          <w:ins w:id="376" w:author="Tammy Meek (NESO)" w:date="2024-11-05T14:32:00Z"/>
        </w:trPr>
        <w:tc>
          <w:tcPr>
            <w:tcW w:w="1998" w:type="dxa"/>
          </w:tcPr>
          <w:p w14:paraId="7D89EE01" w14:textId="49F2D024" w:rsidR="0038219E" w:rsidRDefault="0038219E" w:rsidP="00F00FBA">
            <w:pPr>
              <w:pStyle w:val="BodyText"/>
              <w:jc w:val="both"/>
              <w:rPr>
                <w:ins w:id="377" w:author="Tammy Meek (NESO)" w:date="2024-11-05T14:32:00Z"/>
                <w:rFonts w:ascii="Arial" w:hAnsi="Arial" w:cs="Arial"/>
                <w:szCs w:val="24"/>
              </w:rPr>
            </w:pPr>
            <w:ins w:id="378" w:author="Tammy Meek (NESO)" w:date="2024-11-05T14:32:00Z">
              <w:r>
                <w:rPr>
                  <w:rFonts w:ascii="Arial" w:hAnsi="Arial" w:cs="Arial"/>
                  <w:szCs w:val="24"/>
                </w:rPr>
                <w:t>Appendix [O][P]</w:t>
              </w:r>
            </w:ins>
          </w:p>
        </w:tc>
        <w:tc>
          <w:tcPr>
            <w:tcW w:w="7244" w:type="dxa"/>
          </w:tcPr>
          <w:p w14:paraId="2F7C936D" w14:textId="0CB3CF34" w:rsidR="0038219E" w:rsidRDefault="0038219E" w:rsidP="00F00FBA">
            <w:pPr>
              <w:pStyle w:val="BodyText"/>
              <w:jc w:val="both"/>
              <w:rPr>
                <w:ins w:id="379" w:author="Tammy Meek (NESO)" w:date="2024-11-05T14:32:00Z"/>
                <w:rFonts w:ascii="Arial" w:hAnsi="Arial" w:cs="Arial"/>
                <w:szCs w:val="24"/>
              </w:rPr>
            </w:pPr>
            <w:ins w:id="380" w:author="Tammy Meek (NESO)" w:date="2024-11-05T14:32:00Z">
              <w:r>
                <w:rPr>
                  <w:rFonts w:ascii="Arial" w:hAnsi="Arial" w:cs="Arial"/>
                  <w:szCs w:val="24"/>
                </w:rPr>
                <w:t>User’s Data/Developer’s Data</w:t>
              </w:r>
            </w:ins>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3"/>
          <w:footerReference w:type="even" r:id="rId14"/>
          <w:footerReference w:type="default" r:id="rId15"/>
          <w:footerReference w:type="first" r:id="rId16"/>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076BFFE4" w:rsidR="0046383A" w:rsidRPr="00FA79BF" w:rsidRDefault="0046383A" w:rsidP="22C7900F">
      <w:pPr>
        <w:pStyle w:val="BodyText"/>
        <w:ind w:left="851" w:hanging="851"/>
        <w:jc w:val="both"/>
        <w:rPr>
          <w:rFonts w:ascii="Arial" w:hAnsi="Arial" w:cs="Arial"/>
          <w:b/>
          <w:bCs/>
        </w:rPr>
      </w:pPr>
      <w:r w:rsidRPr="22C7900F">
        <w:rPr>
          <w:rFonts w:ascii="Arial" w:hAnsi="Arial" w:cs="Arial"/>
        </w:rPr>
        <w:t>(1)</w:t>
      </w:r>
      <w:r>
        <w:tab/>
      </w:r>
      <w:bookmarkStart w:id="381" w:name="_Hlk164166087"/>
      <w:r w:rsidR="12865BD6" w:rsidRPr="22C7900F">
        <w:rPr>
          <w:rFonts w:ascii="Arial" w:hAnsi="Arial" w:cs="Arial"/>
          <w:lang w:eastAsia="en-GB"/>
        </w:rPr>
        <w:t>The</w:t>
      </w:r>
      <w:r w:rsidR="004E4ED5" w:rsidRPr="00486F2A">
        <w:rPr>
          <w:rFonts w:ascii="Arial" w:hAnsi="Arial" w:cs="Arial"/>
          <w:lang w:eastAsia="en-GB"/>
        </w:rPr>
        <w:t xml:space="preserve"> company registered in England with number 11014226 (</w:t>
      </w:r>
      <w:r w:rsidR="004E4ED5" w:rsidRPr="00486F2A">
        <w:rPr>
          <w:rFonts w:ascii="Arial" w:hAnsi="Arial" w:cs="Arial"/>
          <w:b/>
          <w:bCs/>
          <w:lang w:eastAsia="en-GB"/>
        </w:rPr>
        <w:t>“The Company”</w:t>
      </w:r>
      <w:bookmarkEnd w:id="381"/>
      <w:r w:rsidRPr="22C7900F">
        <w:rPr>
          <w:rFonts w:ascii="Arial" w:hAnsi="Arial" w:cs="Arial"/>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55448832"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005B087E">
        <w:rPr>
          <w:rFonts w:ascii="Arial" w:hAnsi="Arial" w:cs="Arial"/>
          <w:b/>
          <w:szCs w:val="24"/>
        </w:rPr>
        <w:t>ESO</w:t>
      </w:r>
      <w:r w:rsidR="005B087E"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03F84C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w:t>
      </w:r>
      <w:r w:rsidR="008362CC">
        <w:rPr>
          <w:rFonts w:ascii="Arial" w:hAnsi="Arial" w:cs="Arial"/>
          <w:szCs w:val="24"/>
        </w:rPr>
        <w:t>c</w:t>
      </w:r>
      <w:r w:rsidRPr="00FA79BF">
        <w:rPr>
          <w:rFonts w:ascii="Arial" w:hAnsi="Arial" w:cs="Arial"/>
          <w:szCs w:val="24"/>
        </w:rPr>
        <w:t xml:space="preserve">ondition </w:t>
      </w:r>
      <w:r w:rsidR="008362CC">
        <w:rPr>
          <w:rFonts w:ascii="Arial" w:hAnsi="Arial" w:cs="Arial"/>
          <w:szCs w:val="24"/>
        </w:rPr>
        <w:t>E12</w:t>
      </w:r>
      <w:r w:rsidRPr="00FA79BF">
        <w:rPr>
          <w:rFonts w:ascii="Arial" w:hAnsi="Arial" w:cs="Arial"/>
          <w:szCs w:val="24"/>
        </w:rPr>
        <w:t xml:space="preserve"> of the </w:t>
      </w:r>
      <w:r w:rsidR="00BF143F">
        <w:rPr>
          <w:rFonts w:ascii="Arial" w:hAnsi="Arial" w:cs="Arial"/>
          <w:b/>
          <w:szCs w:val="24"/>
        </w:rPr>
        <w:t>ESO</w:t>
      </w:r>
      <w:r w:rsidR="00BF143F"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Default="0094587D" w:rsidP="0046383A">
      <w:pPr>
        <w:pStyle w:val="BodyText"/>
        <w:ind w:left="851" w:hanging="851"/>
        <w:jc w:val="both"/>
        <w:rPr>
          <w:ins w:id="382" w:author="Angela Quinn (NESO)" w:date="2024-10-18T17:21:00Z"/>
          <w:rFonts w:ascii="Arial" w:hAnsi="Arial"/>
          <w:bCs/>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118DA8A5" w14:textId="53B289DF" w:rsidR="008A4722" w:rsidRPr="00DE3819" w:rsidRDefault="008A4722" w:rsidP="0046383A">
      <w:pPr>
        <w:pStyle w:val="BodyText"/>
        <w:ind w:left="851" w:hanging="851"/>
        <w:jc w:val="both"/>
        <w:rPr>
          <w:rFonts w:ascii="Arial" w:hAnsi="Arial" w:cs="Arial"/>
          <w:bCs/>
          <w:szCs w:val="24"/>
        </w:rPr>
      </w:pPr>
      <w:ins w:id="383" w:author="Angela Quinn (NESO)" w:date="2024-10-18T17:22:00Z">
        <w:r>
          <w:rPr>
            <w:rFonts w:ascii="Arial" w:hAnsi="Arial"/>
            <w:bCs/>
          </w:rPr>
          <w:t>[</w:t>
        </w:r>
      </w:ins>
      <w:ins w:id="384" w:author="Angela Quinn (NESO)" w:date="2024-10-18T17:21:00Z">
        <w:r>
          <w:rPr>
            <w:rFonts w:ascii="Arial" w:hAnsi="Arial"/>
            <w:bCs/>
          </w:rPr>
          <w:t>(G)</w:t>
        </w:r>
        <w:r>
          <w:rPr>
            <w:rFonts w:ascii="Arial" w:hAnsi="Arial"/>
            <w:bCs/>
          </w:rPr>
          <w:tab/>
          <w:t xml:space="preserve">This </w:t>
        </w:r>
        <w:r w:rsidRPr="008A4722">
          <w:rPr>
            <w:rFonts w:ascii="Arial" w:hAnsi="Arial"/>
            <w:b/>
          </w:rPr>
          <w:t xml:space="preserve">Construction </w:t>
        </w:r>
        <w:proofErr w:type="spellStart"/>
        <w:r w:rsidRPr="008A4722">
          <w:rPr>
            <w:rFonts w:ascii="Arial" w:hAnsi="Arial"/>
            <w:b/>
          </w:rPr>
          <w:t>Agrement</w:t>
        </w:r>
        <w:proofErr w:type="spellEnd"/>
        <w:r>
          <w:rPr>
            <w:rFonts w:ascii="Arial" w:hAnsi="Arial"/>
            <w:bCs/>
          </w:rPr>
          <w:t xml:space="preserve"> is a </w:t>
        </w:r>
      </w:ins>
      <w:ins w:id="385" w:author="Angela Quinn (NESO)" w:date="2024-10-18T17:22:00Z">
        <w:r>
          <w:rPr>
            <w:rFonts w:ascii="Arial" w:hAnsi="Arial"/>
            <w:bCs/>
          </w:rPr>
          <w:t>[</w:t>
        </w:r>
      </w:ins>
      <w:ins w:id="386" w:author="Angela Quinn (NESO)" w:date="2024-10-18T17:21:00Z">
        <w:r w:rsidRPr="008A4722">
          <w:rPr>
            <w:rFonts w:ascii="Arial" w:hAnsi="Arial"/>
            <w:b/>
          </w:rPr>
          <w:t>Gate 1 Agreement</w:t>
        </w:r>
        <w:r>
          <w:rPr>
            <w:rFonts w:ascii="Arial" w:hAnsi="Arial"/>
            <w:bCs/>
          </w:rPr>
          <w:t>] [</w:t>
        </w:r>
      </w:ins>
      <w:ins w:id="387" w:author="Angela Quinn (NESO)" w:date="2024-10-18T17:22:00Z">
        <w:r w:rsidRPr="008A4722">
          <w:rPr>
            <w:rFonts w:ascii="Arial" w:hAnsi="Arial"/>
            <w:b/>
          </w:rPr>
          <w:t>Gate 2 Agreement</w:t>
        </w:r>
        <w:r>
          <w:rPr>
            <w:rFonts w:ascii="Arial" w:hAnsi="Arial"/>
            <w:bCs/>
          </w:rPr>
          <w:t>]</w:t>
        </w:r>
      </w:ins>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the Bilateral Connection Agreement have the same meanings, </w:t>
      </w:r>
      <w:proofErr w:type="gramStart"/>
      <w:r w:rsidRPr="00FA79BF">
        <w:rPr>
          <w:rFonts w:ascii="Arial" w:hAnsi="Arial" w:cs="Arial"/>
          <w:szCs w:val="24"/>
        </w:rPr>
        <w:t>interpretations</w:t>
      </w:r>
      <w:proofErr w:type="gramEnd"/>
      <w:r w:rsidRPr="00FA79BF">
        <w:rPr>
          <w:rFonts w:ascii="Arial" w:hAnsi="Arial" w:cs="Arial"/>
          <w:szCs w:val="24"/>
        </w:rPr>
        <w:t xml:space="preserve">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287DBB32">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287DBB32">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r w:rsidRPr="00FA79BF">
              <w:rPr>
                <w:rFonts w:ascii="Arial" w:hAnsi="Arial" w:cs="Arial"/>
                <w:szCs w:val="24"/>
              </w:rPr>
              <w:t>entered into between the parties on even date herewith.</w:t>
            </w:r>
          </w:p>
        </w:tc>
      </w:tr>
      <w:tr w:rsidR="0046383A" w:rsidRPr="00FA79BF" w14:paraId="2D3F8901" w14:textId="77777777" w:rsidTr="287DBB32">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4DD01ADE" w:rsidR="0046383A" w:rsidRPr="00FA79BF" w:rsidRDefault="0046383A" w:rsidP="00486F2A">
            <w:pPr>
              <w:pStyle w:val="clauseindent"/>
              <w:spacing w:line="259" w:lineRule="auto"/>
              <w:ind w:left="0"/>
              <w:jc w:val="both"/>
              <w:rPr>
                <w:rFonts w:ascii="Arial" w:hAnsi="Arial" w:cs="Arial"/>
              </w:rPr>
            </w:pPr>
            <w:r w:rsidRPr="22C7900F">
              <w:rPr>
                <w:rFonts w:ascii="Arial" w:hAnsi="Arial" w:cs="Arial"/>
              </w:rPr>
              <w:t xml:space="preserve">the date upon which the </w:t>
            </w:r>
            <w:r w:rsidRPr="22C7900F">
              <w:rPr>
                <w:rFonts w:ascii="Arial" w:hAnsi="Arial" w:cs="Arial"/>
                <w:b/>
                <w:bCs/>
              </w:rPr>
              <w:t>Construction Works</w:t>
            </w:r>
            <w:r w:rsidRPr="22C7900F">
              <w:rPr>
                <w:rFonts w:ascii="Arial" w:hAnsi="Arial" w:cs="Arial"/>
              </w:rPr>
              <w:t xml:space="preserve"> are first </w:t>
            </w:r>
            <w:r w:rsidRPr="22C7900F">
              <w:rPr>
                <w:rFonts w:ascii="Arial" w:hAnsi="Arial" w:cs="Arial"/>
                <w:b/>
                <w:bCs/>
              </w:rPr>
              <w:t>Commissioned</w:t>
            </w:r>
            <w:r w:rsidRPr="22C7900F">
              <w:rPr>
                <w:rFonts w:ascii="Arial" w:hAnsi="Arial" w:cs="Arial"/>
              </w:rPr>
              <w:t xml:space="preserve"> and available for use by the User or if the </w:t>
            </w:r>
            <w:r w:rsidRPr="22C7900F">
              <w:rPr>
                <w:rFonts w:ascii="Arial" w:hAnsi="Arial" w:cs="Arial"/>
                <w:b/>
                <w:bCs/>
              </w:rPr>
              <w:t>Independent Engineer</w:t>
            </w:r>
            <w:r w:rsidRPr="22C7900F">
              <w:rPr>
                <w:rFonts w:ascii="Arial" w:hAnsi="Arial" w:cs="Arial"/>
              </w:rPr>
              <w:t xml:space="preserve"> before, on or after the </w:t>
            </w:r>
            <w:r w:rsidRPr="22C7900F">
              <w:rPr>
                <w:rFonts w:ascii="Arial" w:hAnsi="Arial" w:cs="Arial"/>
                <w:b/>
                <w:bCs/>
              </w:rPr>
              <w:t>Commissioning Programme Commencement Date</w:t>
            </w:r>
            <w:r w:rsidRPr="22C7900F">
              <w:rPr>
                <w:rFonts w:ascii="Arial" w:hAnsi="Arial" w:cs="Arial"/>
              </w:rPr>
              <w:t xml:space="preserve"> shall have certified in writing that the </w:t>
            </w:r>
            <w:r w:rsidRPr="22C7900F">
              <w:rPr>
                <w:rFonts w:ascii="Arial" w:hAnsi="Arial" w:cs="Arial"/>
                <w:b/>
                <w:bCs/>
              </w:rPr>
              <w:t>Transmission Connection Assets</w:t>
            </w:r>
            <w:r w:rsidRPr="22C7900F">
              <w:rPr>
                <w:rFonts w:ascii="Arial" w:hAnsi="Arial" w:cs="Arial"/>
              </w:rPr>
              <w:t xml:space="preserve">, are completed to a stage where The Company could commence commissioning and by such date the </w:t>
            </w:r>
            <w:r w:rsidRPr="22C7900F">
              <w:rPr>
                <w:rFonts w:ascii="Arial" w:hAnsi="Arial" w:cs="Arial"/>
                <w:b/>
                <w:bCs/>
              </w:rPr>
              <w:t>User’s Works</w:t>
            </w:r>
            <w:r w:rsidRPr="22C7900F">
              <w:rPr>
                <w:rFonts w:ascii="Arial" w:hAnsi="Arial" w:cs="Arial"/>
              </w:rPr>
              <w:t xml:space="preserve"> shall not have been so certified then the date falling</w:t>
            </w:r>
            <w:r w:rsidRPr="22C7900F">
              <w:rPr>
                <w:rFonts w:ascii="Arial" w:hAnsi="Arial" w:cs="Arial"/>
                <w:b/>
                <w:bCs/>
              </w:rPr>
              <w:t xml:space="preserve"> [ ]</w:t>
            </w:r>
            <w:r w:rsidRPr="22C7900F">
              <w:rPr>
                <w:rFonts w:ascii="Arial" w:hAnsi="Arial" w:cs="Arial"/>
              </w:rPr>
              <w:t xml:space="preserve"> days after the date of such certification, provided that the </w:t>
            </w:r>
            <w:r w:rsidRPr="22C7900F">
              <w:rPr>
                <w:rFonts w:ascii="Arial" w:hAnsi="Arial" w:cs="Arial"/>
                <w:b/>
                <w:bCs/>
              </w:rPr>
              <w:t>Transmission Reinforcement Works</w:t>
            </w:r>
            <w:r w:rsidRPr="22C7900F">
              <w:rPr>
                <w:rFonts w:ascii="Arial" w:hAnsi="Arial" w:cs="Arial"/>
              </w:rPr>
              <w:t xml:space="preserve"> are </w:t>
            </w:r>
            <w:r w:rsidRPr="22C7900F">
              <w:rPr>
                <w:rFonts w:ascii="Arial" w:hAnsi="Arial" w:cs="Arial"/>
                <w:b/>
                <w:bCs/>
              </w:rPr>
              <w:t>Commissioned</w:t>
            </w:r>
            <w:r w:rsidRPr="22C7900F">
              <w:rPr>
                <w:rFonts w:ascii="Arial" w:hAnsi="Arial" w:cs="Arial"/>
              </w:rPr>
              <w:t xml:space="preserve"> and </w:t>
            </w:r>
            <w:r w:rsidR="4930138A" w:rsidRPr="00486F2A">
              <w:rPr>
                <w:rFonts w:ascii="Arial" w:hAnsi="Arial" w:cs="Arial"/>
                <w:b/>
                <w:bCs/>
              </w:rPr>
              <w:t xml:space="preserve">Network </w:t>
            </w:r>
            <w:r w:rsidR="4930138A" w:rsidRPr="22C7900F">
              <w:rPr>
                <w:rFonts w:ascii="Arial" w:hAnsi="Arial" w:cs="Arial"/>
                <w:b/>
                <w:bCs/>
              </w:rPr>
              <w:t xml:space="preserve">Options </w:t>
            </w:r>
            <w:r w:rsidR="4930138A" w:rsidRPr="00486F2A">
              <w:rPr>
                <w:rFonts w:ascii="Arial" w:hAnsi="Arial" w:cs="Arial"/>
                <w:b/>
                <w:bCs/>
              </w:rPr>
              <w:t xml:space="preserve">Assessment </w:t>
            </w:r>
            <w:r w:rsidRPr="22C7900F">
              <w:rPr>
                <w:rFonts w:ascii="Arial" w:hAnsi="Arial" w:cs="Arial"/>
                <w:b/>
                <w:bCs/>
              </w:rPr>
              <w:t>Works</w:t>
            </w:r>
            <w:r w:rsidRPr="22C7900F">
              <w:rPr>
                <w:rFonts w:ascii="Arial" w:hAnsi="Arial" w:cs="Arial"/>
              </w:rPr>
              <w:t xml:space="preserve"> are completed as at that date.  In the event that the </w:t>
            </w:r>
            <w:r w:rsidRPr="22C7900F">
              <w:rPr>
                <w:rFonts w:ascii="Arial" w:hAnsi="Arial" w:cs="Arial"/>
                <w:b/>
                <w:bCs/>
              </w:rPr>
              <w:t>Transmission Reinforcement Works</w:t>
            </w:r>
            <w:r w:rsidRPr="22C7900F">
              <w:rPr>
                <w:rFonts w:ascii="Arial" w:hAnsi="Arial" w:cs="Arial"/>
              </w:rPr>
              <w:t xml:space="preserve"> are not so </w:t>
            </w:r>
            <w:r w:rsidRPr="22C7900F">
              <w:rPr>
                <w:rFonts w:ascii="Arial" w:hAnsi="Arial" w:cs="Arial"/>
                <w:b/>
                <w:bCs/>
              </w:rPr>
              <w:t>Commissioned</w:t>
            </w:r>
            <w:r w:rsidRPr="22C7900F">
              <w:rPr>
                <w:rFonts w:ascii="Arial" w:hAnsi="Arial" w:cs="Arial"/>
              </w:rPr>
              <w:t xml:space="preserve"> and/or the </w:t>
            </w:r>
            <w:r w:rsidR="1B2D8201" w:rsidRPr="22C7900F">
              <w:rPr>
                <w:rFonts w:ascii="Arial" w:hAnsi="Arial" w:cs="Arial"/>
                <w:b/>
                <w:bCs/>
              </w:rPr>
              <w:t xml:space="preserve"> Network Options Assessment</w:t>
            </w:r>
            <w:r w:rsidRPr="22C7900F">
              <w:rPr>
                <w:rFonts w:ascii="Arial" w:hAnsi="Arial" w:cs="Arial"/>
                <w:b/>
                <w:bCs/>
              </w:rPr>
              <w:t xml:space="preserve"> Works </w:t>
            </w:r>
            <w:r w:rsidRPr="22C7900F">
              <w:rPr>
                <w:rFonts w:ascii="Arial" w:hAnsi="Arial" w:cs="Arial"/>
              </w:rPr>
              <w:t xml:space="preserve">are not so completed the </w:t>
            </w:r>
            <w:r w:rsidRPr="22C7900F">
              <w:rPr>
                <w:rFonts w:ascii="Arial" w:hAnsi="Arial" w:cs="Arial"/>
                <w:b/>
                <w:bCs/>
              </w:rPr>
              <w:t>Charging Date</w:t>
            </w:r>
            <w:r w:rsidRPr="22C7900F">
              <w:rPr>
                <w:rFonts w:ascii="Arial" w:hAnsi="Arial" w:cs="Arial"/>
              </w:rPr>
              <w:t xml:space="preserve"> shall be the date on which they are </w:t>
            </w:r>
            <w:r w:rsidRPr="22C7900F">
              <w:rPr>
                <w:rFonts w:ascii="Arial" w:hAnsi="Arial" w:cs="Arial"/>
                <w:b/>
                <w:bCs/>
              </w:rPr>
              <w:t>Commissioned</w:t>
            </w:r>
            <w:r w:rsidRPr="22C7900F">
              <w:rPr>
                <w:rFonts w:ascii="Arial" w:hAnsi="Arial" w:cs="Arial"/>
              </w:rPr>
              <w:t xml:space="preserve"> and/or completed as appropriate.</w:t>
            </w:r>
            <w:r w:rsidRPr="22C7900F">
              <w:rPr>
                <w:rFonts w:ascii="Arial" w:hAnsi="Arial" w:cs="Arial"/>
                <w:i/>
                <w:iCs/>
              </w:rPr>
              <w:t xml:space="preserve"> </w:t>
            </w:r>
          </w:p>
        </w:tc>
      </w:tr>
      <w:tr w:rsidR="0046383A" w:rsidRPr="00FA79BF" w14:paraId="20759398" w14:textId="77777777" w:rsidTr="287DBB32">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Commissioning Programme</w:t>
            </w:r>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287DBB32">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287DBB32">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this </w:t>
            </w:r>
            <w:r w:rsidRPr="00FA79BF">
              <w:rPr>
                <w:rFonts w:cs="Arial"/>
                <w:b/>
                <w:szCs w:val="24"/>
              </w:rPr>
              <w:t xml:space="preserve"> Construction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287DBB32">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287DBB32">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r w:rsidRPr="00FA79BF">
              <w:rPr>
                <w:rFonts w:cs="Arial"/>
                <w:b/>
                <w:szCs w:val="24"/>
              </w:rPr>
              <w:t>Works</w:t>
            </w:r>
            <w:r w:rsidRPr="00FA79BF">
              <w:rPr>
                <w:rFonts w:cs="Arial"/>
                <w:szCs w:val="24"/>
              </w:rPr>
              <w:t>:-</w:t>
            </w:r>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287DBB32">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287DBB32">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 xml:space="preserve">The </w:t>
            </w:r>
            <w:proofErr w:type="gramStart"/>
            <w:r w:rsidRPr="00FA79BF">
              <w:rPr>
                <w:rFonts w:cs="Arial"/>
                <w:b/>
                <w:szCs w:val="24"/>
              </w:rPr>
              <w:t>Company</w:t>
            </w:r>
            <w:r w:rsidRPr="00FA79BF">
              <w:rPr>
                <w:rFonts w:cs="Arial"/>
                <w:szCs w:val="24"/>
              </w:rPr>
              <w:t>;</w:t>
            </w:r>
            <w:proofErr w:type="gramEnd"/>
          </w:p>
          <w:p w14:paraId="269FFB4E" w14:textId="77777777" w:rsidR="0046383A" w:rsidRPr="00FA79BF" w:rsidRDefault="0046383A" w:rsidP="00F00FBA">
            <w:pPr>
              <w:jc w:val="both"/>
              <w:rPr>
                <w:rFonts w:cs="Arial"/>
                <w:szCs w:val="24"/>
              </w:rPr>
            </w:pPr>
          </w:p>
        </w:tc>
      </w:tr>
      <w:tr w:rsidR="00156EF2" w:rsidRPr="00FA79BF" w14:paraId="70906E8E" w14:textId="77777777" w:rsidTr="287DBB32">
        <w:trPr>
          <w:trHeight w:val="142"/>
        </w:trPr>
        <w:tc>
          <w:tcPr>
            <w:tcW w:w="3789" w:type="dxa"/>
          </w:tcPr>
          <w:p w14:paraId="4BB28D0A" w14:textId="05DAB2CD" w:rsidR="00156EF2" w:rsidRPr="00FA79BF" w:rsidRDefault="00156EF2" w:rsidP="00156EF2">
            <w:pPr>
              <w:rPr>
                <w:rFonts w:cs="Arial"/>
                <w:szCs w:val="24"/>
              </w:rPr>
            </w:pPr>
            <w:r>
              <w:t>“Developer”</w:t>
            </w:r>
            <w:r>
              <w:rPr>
                <w:rStyle w:val="FootnoteReference"/>
              </w:rPr>
              <w:footnoteReference w:id="3"/>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287DBB32">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954D95" w:rsidRPr="00FA79BF" w14:paraId="38887DC2" w14:textId="77777777" w:rsidTr="287DBB32">
        <w:trPr>
          <w:trHeight w:val="142"/>
        </w:trPr>
        <w:tc>
          <w:tcPr>
            <w:tcW w:w="3789" w:type="dxa"/>
          </w:tcPr>
          <w:p w14:paraId="1602DAC2" w14:textId="184148B8" w:rsidR="00954D95" w:rsidRPr="00FA79BF" w:rsidRDefault="00954D95" w:rsidP="75C2DF21">
            <w:pPr>
              <w:rPr>
                <w:rFonts w:cs="Arial"/>
              </w:rPr>
            </w:pPr>
          </w:p>
        </w:tc>
        <w:tc>
          <w:tcPr>
            <w:tcW w:w="4602" w:type="dxa"/>
          </w:tcPr>
          <w:p w14:paraId="068F0A3D" w14:textId="77777777" w:rsidR="00954D95" w:rsidRPr="00FA79BF" w:rsidRDefault="00954D95" w:rsidP="00954D95">
            <w:pPr>
              <w:jc w:val="both"/>
              <w:rPr>
                <w:rFonts w:cs="Arial"/>
                <w:szCs w:val="24"/>
              </w:rPr>
            </w:pPr>
          </w:p>
        </w:tc>
      </w:tr>
      <w:tr w:rsidR="00954D95" w:rsidRPr="00FA79BF" w14:paraId="130416EB" w14:textId="77777777" w:rsidTr="287DBB32">
        <w:trPr>
          <w:trHeight w:val="142"/>
        </w:trPr>
        <w:tc>
          <w:tcPr>
            <w:tcW w:w="3789" w:type="dxa"/>
          </w:tcPr>
          <w:p w14:paraId="038DDA85" w14:textId="77777777" w:rsidR="00954D95" w:rsidRPr="00FA79BF" w:rsidRDefault="00954D95" w:rsidP="00954D95">
            <w:pPr>
              <w:rPr>
                <w:rFonts w:cs="Arial"/>
                <w:szCs w:val="24"/>
              </w:rPr>
            </w:pPr>
            <w:r w:rsidRPr="00FA79BF">
              <w:rPr>
                <w:rFonts w:cs="Arial"/>
                <w:szCs w:val="24"/>
              </w:rPr>
              <w:t>“Event of Default”</w:t>
            </w:r>
          </w:p>
        </w:tc>
        <w:tc>
          <w:tcPr>
            <w:tcW w:w="4602" w:type="dxa"/>
          </w:tcPr>
          <w:p w14:paraId="7404D4C3" w14:textId="77777777" w:rsidR="00954D95" w:rsidRPr="00FA79BF" w:rsidRDefault="00954D95" w:rsidP="00954D95">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954D95" w:rsidRPr="00FA79BF" w:rsidRDefault="00954D95" w:rsidP="00954D95">
            <w:pPr>
              <w:jc w:val="both"/>
              <w:rPr>
                <w:rFonts w:cs="Arial"/>
                <w:szCs w:val="24"/>
              </w:rPr>
            </w:pPr>
          </w:p>
        </w:tc>
      </w:tr>
      <w:tr w:rsidR="00954D95" w:rsidRPr="00FA79BF" w14:paraId="1CD6374B" w14:textId="77777777" w:rsidTr="287DBB32">
        <w:trPr>
          <w:trHeight w:val="142"/>
        </w:trPr>
        <w:tc>
          <w:tcPr>
            <w:tcW w:w="3789" w:type="dxa"/>
          </w:tcPr>
          <w:p w14:paraId="1EEFE926" w14:textId="77777777" w:rsidR="00954D95" w:rsidRPr="00FA79BF" w:rsidRDefault="00954D95" w:rsidP="00954D95">
            <w:pPr>
              <w:rPr>
                <w:rFonts w:cs="Arial"/>
                <w:szCs w:val="24"/>
              </w:rPr>
            </w:pPr>
            <w:r w:rsidRPr="00FA79BF">
              <w:rPr>
                <w:rFonts w:cs="Arial"/>
                <w:szCs w:val="24"/>
              </w:rPr>
              <w:t>“Final Sums”</w:t>
            </w:r>
          </w:p>
        </w:tc>
        <w:tc>
          <w:tcPr>
            <w:tcW w:w="4602" w:type="dxa"/>
          </w:tcPr>
          <w:p w14:paraId="74D01DFC" w14:textId="77777777" w:rsidR="00954D95" w:rsidRPr="00FA79BF" w:rsidRDefault="00954D95" w:rsidP="00954D95">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of:-</w:t>
            </w:r>
          </w:p>
          <w:p w14:paraId="6F1B3BD0" w14:textId="77777777" w:rsidR="00954D95" w:rsidRPr="00FA79BF" w:rsidRDefault="00954D95" w:rsidP="00954D95">
            <w:pPr>
              <w:jc w:val="both"/>
              <w:rPr>
                <w:rFonts w:cs="Arial"/>
                <w:b/>
                <w:szCs w:val="24"/>
              </w:rPr>
            </w:pPr>
          </w:p>
          <w:p w14:paraId="02D290BA" w14:textId="77777777" w:rsidR="00954D95" w:rsidRPr="00FA79BF" w:rsidRDefault="00954D95" w:rsidP="00954D95">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w:t>
            </w:r>
            <w:proofErr w:type="gramStart"/>
            <w:r w:rsidRPr="00FA79BF">
              <w:rPr>
                <w:rFonts w:cs="Arial"/>
                <w:szCs w:val="24"/>
              </w:rPr>
              <w:t>termination;</w:t>
            </w:r>
            <w:proofErr w:type="gramEnd"/>
          </w:p>
          <w:p w14:paraId="6306F447" w14:textId="77777777" w:rsidR="00954D95" w:rsidRPr="00FA79BF" w:rsidRDefault="00954D95" w:rsidP="00954D95">
            <w:pPr>
              <w:jc w:val="both"/>
              <w:rPr>
                <w:rFonts w:cs="Arial"/>
                <w:szCs w:val="24"/>
              </w:rPr>
            </w:pPr>
          </w:p>
        </w:tc>
      </w:tr>
      <w:tr w:rsidR="00954D95" w:rsidRPr="00FA79BF" w14:paraId="0019FE46" w14:textId="77777777" w:rsidTr="287DBB32">
        <w:trPr>
          <w:trHeight w:val="142"/>
        </w:trPr>
        <w:tc>
          <w:tcPr>
            <w:tcW w:w="3789" w:type="dxa"/>
          </w:tcPr>
          <w:p w14:paraId="6113E726" w14:textId="77777777" w:rsidR="00954D95" w:rsidRPr="00FA79BF" w:rsidRDefault="00954D95" w:rsidP="00954D95">
            <w:pPr>
              <w:rPr>
                <w:rFonts w:cs="Arial"/>
                <w:szCs w:val="24"/>
              </w:rPr>
            </w:pPr>
          </w:p>
        </w:tc>
        <w:tc>
          <w:tcPr>
            <w:tcW w:w="4602" w:type="dxa"/>
          </w:tcPr>
          <w:p w14:paraId="539791C4" w14:textId="77777777" w:rsidR="00954D95" w:rsidRPr="00FA79BF" w:rsidRDefault="00954D95" w:rsidP="00954D95">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w:t>
            </w:r>
            <w:proofErr w:type="gramStart"/>
            <w:r w:rsidRPr="00FA79BF">
              <w:rPr>
                <w:rFonts w:cs="Arial"/>
                <w:szCs w:val="24"/>
              </w:rPr>
              <w:t>this</w:t>
            </w:r>
            <w:r w:rsidRPr="00FA79BF">
              <w:rPr>
                <w:rFonts w:cs="Arial"/>
                <w:b/>
                <w:szCs w:val="24"/>
              </w:rPr>
              <w:t xml:space="preserve">  Construction</w:t>
            </w:r>
            <w:proofErr w:type="gramEnd"/>
            <w:r w:rsidRPr="00FA79BF">
              <w:rPr>
                <w:rFonts w:cs="Arial"/>
                <w:b/>
                <w:szCs w:val="24"/>
              </w:rPr>
              <w:t xml:space="preserve"> Agreement</w:t>
            </w:r>
            <w:r w:rsidRPr="00FA79BF">
              <w:rPr>
                <w:rFonts w:cs="Arial"/>
                <w:szCs w:val="24"/>
              </w:rPr>
              <w:t>;</w:t>
            </w:r>
          </w:p>
          <w:p w14:paraId="78BFFACB" w14:textId="77777777" w:rsidR="00954D95" w:rsidRPr="00FA79BF" w:rsidRDefault="00954D95" w:rsidP="00954D95">
            <w:pPr>
              <w:ind w:left="720" w:hanging="720"/>
              <w:jc w:val="both"/>
              <w:rPr>
                <w:rFonts w:cs="Arial"/>
                <w:b/>
                <w:szCs w:val="24"/>
              </w:rPr>
            </w:pPr>
          </w:p>
          <w:p w14:paraId="780541D7" w14:textId="77777777" w:rsidR="00954D95" w:rsidRPr="00FA79BF" w:rsidRDefault="00954D95" w:rsidP="002D19C3">
            <w:pPr>
              <w:numPr>
                <w:ilvl w:val="0"/>
                <w:numId w:val="2"/>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an </w:t>
            </w:r>
            <w:proofErr w:type="spellStart"/>
            <w:r w:rsidRPr="00FA79BF">
              <w:rPr>
                <w:rFonts w:cs="Arial"/>
                <w:szCs w:val="24"/>
              </w:rPr>
              <w:t>arms length</w:t>
            </w:r>
            <w:proofErr w:type="spellEnd"/>
            <w:r w:rsidRPr="00FA79BF">
              <w:rPr>
                <w:rFonts w:cs="Arial"/>
                <w:szCs w:val="24"/>
              </w:rPr>
              <w:t xml:space="preserve"> basis (including any such arising under the </w:t>
            </w:r>
            <w:r w:rsidRPr="00FA79BF">
              <w:rPr>
                <w:rFonts w:cs="Arial"/>
                <w:b/>
                <w:szCs w:val="24"/>
              </w:rPr>
              <w:t>STC</w:t>
            </w:r>
            <w:proofErr w:type="gramStart"/>
            <w:r w:rsidRPr="00FA79BF">
              <w:rPr>
                <w:rFonts w:cs="Arial"/>
                <w:szCs w:val="24"/>
              </w:rPr>
              <w:t>);</w:t>
            </w:r>
            <w:proofErr w:type="gramEnd"/>
            <w:r w:rsidRPr="00FA79BF">
              <w:rPr>
                <w:rFonts w:cs="Arial"/>
                <w:szCs w:val="24"/>
              </w:rPr>
              <w:t xml:space="preserve"> </w:t>
            </w:r>
          </w:p>
          <w:p w14:paraId="7CBBDE4C" w14:textId="77777777" w:rsidR="00954D95" w:rsidRPr="00FA79BF" w:rsidRDefault="00954D95" w:rsidP="00954D95">
            <w:pPr>
              <w:ind w:left="360"/>
              <w:jc w:val="both"/>
              <w:rPr>
                <w:rFonts w:cs="Arial"/>
                <w:szCs w:val="24"/>
              </w:rPr>
            </w:pPr>
          </w:p>
          <w:p w14:paraId="4E4BF9ED" w14:textId="77777777" w:rsidR="00954D95" w:rsidRPr="00FA79BF" w:rsidRDefault="00954D95" w:rsidP="00954D95">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954D95" w:rsidRPr="00FA79BF" w:rsidRDefault="00954D95" w:rsidP="00954D95">
            <w:pPr>
              <w:ind w:left="720" w:hanging="720"/>
              <w:jc w:val="both"/>
              <w:rPr>
                <w:rFonts w:cs="Arial"/>
                <w:b/>
                <w:szCs w:val="24"/>
              </w:rPr>
            </w:pPr>
          </w:p>
          <w:p w14:paraId="02AA003E" w14:textId="77777777" w:rsidR="00954D95" w:rsidRPr="00FA79BF" w:rsidRDefault="00954D95" w:rsidP="00954D95">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954D95" w:rsidRPr="00FA79BF" w:rsidRDefault="00954D95" w:rsidP="00954D95">
            <w:pPr>
              <w:ind w:left="720" w:hanging="720"/>
              <w:jc w:val="both"/>
              <w:rPr>
                <w:rFonts w:cs="Arial"/>
                <w:b/>
                <w:szCs w:val="24"/>
              </w:rPr>
            </w:pPr>
          </w:p>
          <w:p w14:paraId="4C74F77D" w14:textId="26D99CF0" w:rsidR="00954D95" w:rsidRPr="00FA79BF" w:rsidRDefault="2DA10B20">
            <w:pPr>
              <w:jc w:val="both"/>
              <w:rPr>
                <w:rFonts w:cs="Arial"/>
                <w:b/>
                <w:bCs/>
              </w:rPr>
            </w:pPr>
            <w:r w:rsidRPr="287DBB32">
              <w:rPr>
                <w:rFonts w:cs="Arial"/>
              </w:rPr>
              <w:t xml:space="preserve">Provided that no sum shall be due in respect of </w:t>
            </w:r>
            <w:r w:rsidRPr="287DBB32">
              <w:rPr>
                <w:rFonts w:cs="Arial"/>
                <w:b/>
                <w:bCs/>
              </w:rPr>
              <w:t>Final Sums</w:t>
            </w:r>
            <w:r w:rsidRPr="287DBB32">
              <w:rPr>
                <w:rFonts w:cs="Arial"/>
              </w:rPr>
              <w:t xml:space="preserve"> in respect of fees, expenses and costs associated  with (a) the </w:t>
            </w:r>
            <w:del w:id="388" w:author="Angela Quinn (NESO)" w:date="2024-10-28T02:09:00Z">
              <w:r w:rsidR="5A693025" w:rsidRPr="287DBB32" w:rsidDel="23E1A018">
                <w:rPr>
                  <w:rFonts w:cs="Arial"/>
                  <w:b/>
                  <w:bCs/>
                </w:rPr>
                <w:delText>E</w:delText>
              </w:r>
            </w:del>
            <w:r w:rsidR="5AC2B09C" w:rsidRPr="287DBB32">
              <w:rPr>
                <w:rFonts w:cs="Arial"/>
                <w:b/>
                <w:bCs/>
              </w:rPr>
              <w:t xml:space="preserve">Network Options Assessment </w:t>
            </w:r>
            <w:r w:rsidRPr="287DBB32">
              <w:rPr>
                <w:rFonts w:cs="Arial"/>
                <w:b/>
                <w:bCs/>
              </w:rPr>
              <w:t>Works</w:t>
            </w:r>
            <w:r w:rsidRPr="287DBB32">
              <w:rPr>
                <w:rFonts w:cs="Arial"/>
              </w:rPr>
              <w:t xml:space="preserve"> and/or (b) </w:t>
            </w:r>
            <w:r w:rsidRPr="287DBB32">
              <w:rPr>
                <w:rFonts w:cs="Arial"/>
                <w:b/>
                <w:bCs/>
              </w:rPr>
              <w:t>Transmission Reinforcement Works</w:t>
            </w:r>
            <w:r w:rsidRPr="287DBB32">
              <w:rPr>
                <w:rFonts w:cs="Arial"/>
              </w:rPr>
              <w:t xml:space="preserve"> and specified in Part 2 of Appendix H.</w:t>
            </w:r>
          </w:p>
          <w:p w14:paraId="3E4750C6" w14:textId="77777777" w:rsidR="00954D95" w:rsidRPr="00FA79BF" w:rsidRDefault="00954D95" w:rsidP="00954D95">
            <w:pPr>
              <w:jc w:val="both"/>
              <w:rPr>
                <w:rFonts w:cs="Arial"/>
                <w:b/>
                <w:szCs w:val="24"/>
              </w:rPr>
            </w:pPr>
          </w:p>
          <w:p w14:paraId="50F29804" w14:textId="77777777" w:rsidR="00954D95" w:rsidRPr="00FA79BF" w:rsidRDefault="00954D95" w:rsidP="00954D95">
            <w:pPr>
              <w:jc w:val="both"/>
              <w:rPr>
                <w:rFonts w:cs="Arial"/>
                <w:b/>
                <w:szCs w:val="24"/>
              </w:rPr>
            </w:pPr>
            <w:r w:rsidRPr="00FA79BF">
              <w:rPr>
                <w:rFonts w:cs="Arial"/>
                <w:szCs w:val="24"/>
              </w:rPr>
              <w:t xml:space="preserve">Any dispute as to the amount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954D95" w:rsidRPr="00FA79BF" w:rsidRDefault="00954D95" w:rsidP="00954D95">
            <w:pPr>
              <w:jc w:val="both"/>
              <w:rPr>
                <w:rFonts w:cs="Arial"/>
                <w:szCs w:val="24"/>
              </w:rPr>
            </w:pPr>
          </w:p>
        </w:tc>
      </w:tr>
      <w:tr w:rsidR="00732C0D" w:rsidRPr="00FA79BF" w14:paraId="165877E8" w14:textId="77777777" w:rsidTr="287DBB32">
        <w:trPr>
          <w:trHeight w:val="142"/>
          <w:ins w:id="389" w:author="Angela Quinn (NESO)" w:date="2024-10-18T17:36:00Z"/>
        </w:trPr>
        <w:tc>
          <w:tcPr>
            <w:tcW w:w="3789" w:type="dxa"/>
          </w:tcPr>
          <w:p w14:paraId="1F802603" w14:textId="392707B7" w:rsidR="00732C0D" w:rsidRPr="00FA79BF" w:rsidRDefault="00732C0D" w:rsidP="00954D95">
            <w:pPr>
              <w:rPr>
                <w:ins w:id="390" w:author="Angela Quinn (NESO)" w:date="2024-10-18T17:36:00Z"/>
                <w:rFonts w:cs="Arial"/>
                <w:szCs w:val="24"/>
              </w:rPr>
            </w:pPr>
            <w:ins w:id="391" w:author="Angela Quinn (NESO)" w:date="2024-10-18T17:36:00Z">
              <w:r>
                <w:rPr>
                  <w:rFonts w:cs="Arial"/>
                  <w:szCs w:val="24"/>
                </w:rPr>
                <w:t>“Gate 2 Date”</w:t>
              </w:r>
            </w:ins>
          </w:p>
        </w:tc>
        <w:tc>
          <w:tcPr>
            <w:tcW w:w="4602" w:type="dxa"/>
          </w:tcPr>
          <w:p w14:paraId="4DDF367E" w14:textId="77777777" w:rsidR="00732C0D" w:rsidRPr="006A51D2" w:rsidRDefault="00732C0D" w:rsidP="00732C0D">
            <w:pPr>
              <w:rPr>
                <w:ins w:id="392" w:author="Angela Quinn (NESO)" w:date="2024-10-18T17:36:00Z"/>
                <w:rFonts w:cs="Arial"/>
                <w:szCs w:val="24"/>
              </w:rPr>
            </w:pPr>
            <w:ins w:id="393" w:author="Angela Quinn (NESO)" w:date="2024-10-18T17:36:00Z">
              <w:r w:rsidRPr="006A51D2">
                <w:rPr>
                  <w:rStyle w:val="cf01"/>
                  <w:rFonts w:ascii="Arial" w:hAnsi="Arial" w:cs="Arial"/>
                  <w:sz w:val="24"/>
                  <w:szCs w:val="24"/>
                </w:rPr>
                <w:t xml:space="preserve">means </w:t>
              </w:r>
              <w:r>
                <w:rPr>
                  <w:rStyle w:val="cf01"/>
                  <w:rFonts w:ascii="Arial" w:hAnsi="Arial" w:cs="Arial"/>
                  <w:sz w:val="24"/>
                  <w:szCs w:val="24"/>
                </w:rPr>
                <w:t>[</w:t>
              </w:r>
              <w:r w:rsidRPr="006A51D2">
                <w:rPr>
                  <w:rStyle w:val="cf01"/>
                  <w:rFonts w:ascii="Arial" w:hAnsi="Arial" w:cs="Arial"/>
                  <w:sz w:val="24"/>
                  <w:szCs w:val="24"/>
                </w:rPr>
                <w:t xml:space="preserve">the date on which the </w:t>
              </w:r>
              <w:r w:rsidRPr="00F327CE">
                <w:rPr>
                  <w:rStyle w:val="cf11"/>
                  <w:rFonts w:ascii="Arial" w:hAnsi="Arial" w:cs="Arial"/>
                  <w:b w:val="0"/>
                  <w:bCs w:val="0"/>
                  <w:sz w:val="24"/>
                  <w:szCs w:val="24"/>
                </w:rPr>
                <w:t xml:space="preserve">last of the conditions at Clause 1.2 of this </w:t>
              </w:r>
              <w:r>
                <w:rPr>
                  <w:rStyle w:val="cf11"/>
                  <w:rFonts w:ascii="Arial" w:hAnsi="Arial" w:cs="Arial"/>
                  <w:sz w:val="24"/>
                  <w:szCs w:val="24"/>
                </w:rPr>
                <w:t xml:space="preserve">Construction Agreement </w:t>
              </w:r>
              <w:r w:rsidRPr="00F327CE">
                <w:rPr>
                  <w:rStyle w:val="cf11"/>
                  <w:rFonts w:ascii="Arial" w:hAnsi="Arial" w:cs="Arial"/>
                  <w:b w:val="0"/>
                  <w:bCs w:val="0"/>
                  <w:sz w:val="24"/>
                  <w:szCs w:val="24"/>
                </w:rPr>
                <w:t>are satisfied</w:t>
              </w:r>
              <w:r>
                <w:rPr>
                  <w:rStyle w:val="cf11"/>
                  <w:rFonts w:ascii="Arial" w:hAnsi="Arial" w:cs="Arial"/>
                  <w:sz w:val="24"/>
                  <w:szCs w:val="24"/>
                </w:rPr>
                <w:t xml:space="preserve"> </w:t>
              </w:r>
              <w:r w:rsidRPr="00F327CE">
                <w:rPr>
                  <w:rStyle w:val="cf11"/>
                  <w:rFonts w:ascii="Arial" w:hAnsi="Arial" w:cs="Arial"/>
                  <w:b w:val="0"/>
                  <w:bCs w:val="0"/>
                  <w:i/>
                  <w:iCs/>
                  <w:sz w:val="24"/>
                  <w:szCs w:val="24"/>
                </w:rPr>
                <w:t xml:space="preserve">-  include only in </w:t>
              </w:r>
              <w:r w:rsidRPr="00F327CE">
                <w:rPr>
                  <w:rStyle w:val="cf11"/>
                  <w:rFonts w:ascii="Arial" w:hAnsi="Arial" w:cs="Arial"/>
                  <w:i/>
                  <w:iCs/>
                  <w:sz w:val="24"/>
                  <w:szCs w:val="24"/>
                </w:rPr>
                <w:t>Gate 1 Agreements</w:t>
              </w:r>
              <w:r w:rsidRPr="00F327CE">
                <w:rPr>
                  <w:rStyle w:val="cf11"/>
                  <w:rFonts w:ascii="Arial" w:hAnsi="Arial" w:cs="Arial"/>
                  <w:b w:val="0"/>
                  <w:bCs w:val="0"/>
                  <w:i/>
                  <w:iCs/>
                  <w:sz w:val="24"/>
                  <w:szCs w:val="24"/>
                </w:rPr>
                <w:t xml:space="preserve"> with </w:t>
              </w:r>
              <w:r w:rsidRPr="00F327CE">
                <w:rPr>
                  <w:rStyle w:val="cf11"/>
                  <w:rFonts w:ascii="Arial" w:hAnsi="Arial" w:cs="Arial"/>
                  <w:i/>
                  <w:iCs/>
                  <w:sz w:val="24"/>
                  <w:szCs w:val="24"/>
                </w:rPr>
                <w:t>Reservation</w:t>
              </w:r>
              <w:r>
                <w:rPr>
                  <w:rStyle w:val="cf11"/>
                  <w:rFonts w:ascii="Arial" w:hAnsi="Arial" w:cs="Arial"/>
                  <w:b w:val="0"/>
                  <w:bCs w:val="0"/>
                  <w:sz w:val="24"/>
                  <w:szCs w:val="24"/>
                </w:rPr>
                <w:t>]</w:t>
              </w:r>
              <w:r>
                <w:rPr>
                  <w:rStyle w:val="cf11"/>
                  <w:rFonts w:ascii="Arial" w:hAnsi="Arial" w:cs="Arial"/>
                  <w:sz w:val="24"/>
                  <w:szCs w:val="24"/>
                </w:rPr>
                <w:t xml:space="preserve"> </w:t>
              </w:r>
            </w:ins>
          </w:p>
          <w:p w14:paraId="123F02BB" w14:textId="77777777" w:rsidR="00732C0D" w:rsidRPr="00FA79BF" w:rsidRDefault="00732C0D" w:rsidP="00954D95">
            <w:pPr>
              <w:jc w:val="both"/>
              <w:rPr>
                <w:ins w:id="394" w:author="Angela Quinn (NESO)" w:date="2024-10-18T17:36:00Z"/>
                <w:rFonts w:cs="Arial"/>
                <w:szCs w:val="24"/>
              </w:rPr>
            </w:pPr>
          </w:p>
        </w:tc>
      </w:tr>
      <w:tr w:rsidR="00954D95" w:rsidRPr="00FA79BF" w14:paraId="19543F73" w14:textId="77777777" w:rsidTr="287DBB32">
        <w:trPr>
          <w:trHeight w:val="142"/>
        </w:trPr>
        <w:tc>
          <w:tcPr>
            <w:tcW w:w="3789" w:type="dxa"/>
          </w:tcPr>
          <w:p w14:paraId="003C7689" w14:textId="77777777" w:rsidR="00954D95" w:rsidRPr="00FA79BF" w:rsidRDefault="00954D95" w:rsidP="00954D95">
            <w:pPr>
              <w:rPr>
                <w:rFonts w:cs="Arial"/>
                <w:szCs w:val="24"/>
              </w:rPr>
            </w:pPr>
            <w:r w:rsidRPr="00FA79BF">
              <w:rPr>
                <w:rFonts w:cs="Arial"/>
                <w:szCs w:val="24"/>
              </w:rPr>
              <w:t>“Independent Engineer”</w:t>
            </w:r>
          </w:p>
        </w:tc>
        <w:tc>
          <w:tcPr>
            <w:tcW w:w="4602" w:type="dxa"/>
          </w:tcPr>
          <w:p w14:paraId="2A9C149A" w14:textId="77777777" w:rsidR="00954D95" w:rsidRPr="00FA79BF" w:rsidRDefault="00954D95" w:rsidP="00954D95">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that:-</w:t>
            </w:r>
          </w:p>
          <w:p w14:paraId="40CF2DF3" w14:textId="77777777" w:rsidR="00954D95" w:rsidRPr="00FA79BF" w:rsidRDefault="00954D95" w:rsidP="00954D95">
            <w:pPr>
              <w:jc w:val="both"/>
              <w:rPr>
                <w:rFonts w:cs="Arial"/>
                <w:b/>
                <w:szCs w:val="24"/>
              </w:rPr>
            </w:pPr>
          </w:p>
          <w:p w14:paraId="6722AB8A" w14:textId="77777777" w:rsidR="00954D95" w:rsidRPr="00FA79BF" w:rsidRDefault="00954D95" w:rsidP="00954D95">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r w:rsidRPr="00FA79BF">
              <w:rPr>
                <w:rFonts w:cs="Arial"/>
                <w:szCs w:val="24"/>
              </w:rPr>
              <w:t xml:space="preserve"> or</w:t>
            </w:r>
          </w:p>
          <w:p w14:paraId="381BB0A3" w14:textId="77777777" w:rsidR="00954D95" w:rsidRPr="00FA79BF" w:rsidRDefault="00954D95" w:rsidP="00954D95">
            <w:pPr>
              <w:jc w:val="both"/>
              <w:rPr>
                <w:rFonts w:cs="Arial"/>
                <w:szCs w:val="24"/>
              </w:rPr>
            </w:pPr>
          </w:p>
        </w:tc>
      </w:tr>
      <w:tr w:rsidR="00954D95" w:rsidRPr="00FA79BF" w14:paraId="2D21D9EA" w14:textId="77777777" w:rsidTr="287DBB32">
        <w:trPr>
          <w:trHeight w:val="142"/>
        </w:trPr>
        <w:tc>
          <w:tcPr>
            <w:tcW w:w="3789" w:type="dxa"/>
          </w:tcPr>
          <w:p w14:paraId="5012D746" w14:textId="77777777" w:rsidR="00954D95" w:rsidRPr="00FA79BF" w:rsidRDefault="00954D95" w:rsidP="00954D95">
            <w:pPr>
              <w:rPr>
                <w:rFonts w:cs="Arial"/>
                <w:szCs w:val="24"/>
              </w:rPr>
            </w:pPr>
          </w:p>
        </w:tc>
        <w:tc>
          <w:tcPr>
            <w:tcW w:w="4602" w:type="dxa"/>
          </w:tcPr>
          <w:p w14:paraId="7DD9709E" w14:textId="77777777" w:rsidR="00954D95" w:rsidRPr="00FA79BF" w:rsidRDefault="00954D95" w:rsidP="00954D95">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agreed by the parties within 30 </w:t>
            </w:r>
            <w:proofErr w:type="gramStart"/>
            <w:r w:rsidRPr="00FA79BF">
              <w:rPr>
                <w:rFonts w:cs="Arial"/>
                <w:szCs w:val="24"/>
              </w:rPr>
              <w:t>days;</w:t>
            </w:r>
            <w:proofErr w:type="gramEnd"/>
          </w:p>
          <w:p w14:paraId="19C25596" w14:textId="77777777" w:rsidR="00954D95" w:rsidRPr="00FA79BF" w:rsidRDefault="00954D95" w:rsidP="00954D95">
            <w:pPr>
              <w:ind w:left="720" w:hanging="720"/>
              <w:jc w:val="both"/>
              <w:rPr>
                <w:rFonts w:cs="Arial"/>
                <w:b/>
                <w:szCs w:val="24"/>
              </w:rPr>
            </w:pPr>
          </w:p>
          <w:p w14:paraId="4F5A1C74" w14:textId="77777777" w:rsidR="00954D95" w:rsidRPr="00FA79BF" w:rsidRDefault="00954D95" w:rsidP="00954D95">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954D95" w:rsidRPr="00FA79BF" w:rsidRDefault="00954D95" w:rsidP="00954D95">
            <w:pPr>
              <w:ind w:left="720" w:hanging="720"/>
              <w:jc w:val="both"/>
              <w:rPr>
                <w:rFonts w:cs="Arial"/>
                <w:szCs w:val="24"/>
              </w:rPr>
            </w:pPr>
          </w:p>
        </w:tc>
      </w:tr>
      <w:tr w:rsidR="00B9224A" w:rsidRPr="00FA79BF" w14:paraId="7389A54C" w14:textId="77777777" w:rsidTr="287DBB32">
        <w:trPr>
          <w:trHeight w:val="142"/>
          <w:ins w:id="395" w:author="Angela Quinn (NESO)" w:date="2024-10-18T17:34:00Z"/>
        </w:trPr>
        <w:tc>
          <w:tcPr>
            <w:tcW w:w="3789" w:type="dxa"/>
          </w:tcPr>
          <w:p w14:paraId="657592BB" w14:textId="758D3F0B" w:rsidR="00B9224A" w:rsidRPr="00FA79BF" w:rsidRDefault="00B9224A" w:rsidP="00B9224A">
            <w:pPr>
              <w:rPr>
                <w:ins w:id="396" w:author="Angela Quinn (NESO)" w:date="2024-10-18T17:34:00Z"/>
                <w:rFonts w:cs="Arial"/>
                <w:szCs w:val="24"/>
              </w:rPr>
            </w:pPr>
            <w:ins w:id="397" w:author="Angela Quinn (NESO)" w:date="2024-10-18T17:34:00Z">
              <w:r>
                <w:t>“Installed Capacity”</w:t>
              </w:r>
            </w:ins>
          </w:p>
        </w:tc>
        <w:tc>
          <w:tcPr>
            <w:tcW w:w="4602" w:type="dxa"/>
          </w:tcPr>
          <w:p w14:paraId="432D314C" w14:textId="77777777" w:rsidR="00B9224A" w:rsidRDefault="00B9224A" w:rsidP="00B9224A">
            <w:pPr>
              <w:jc w:val="both"/>
              <w:rPr>
                <w:ins w:id="398" w:author="Angela Quinn (NESO)" w:date="2024-10-18T17:34:00Z"/>
              </w:rPr>
            </w:pPr>
            <w:ins w:id="399" w:author="Angela Quinn (NESO)" w:date="2024-10-18T17:34:00Z">
              <w:r>
                <w:t xml:space="preserve">the installed capacity provided in the </w:t>
              </w:r>
              <w:r w:rsidRPr="00445A45">
                <w:rPr>
                  <w:b/>
                  <w:bCs/>
                </w:rPr>
                <w:t>Original Red Line Boundary</w:t>
              </w:r>
              <w:r>
                <w:t xml:space="preserve"> and set out in Appendix [O][P].</w:t>
              </w:r>
            </w:ins>
          </w:p>
          <w:p w14:paraId="6A8B0D49" w14:textId="46B878A4" w:rsidR="00732C0D" w:rsidRPr="00FA79BF" w:rsidRDefault="00732C0D" w:rsidP="00B9224A">
            <w:pPr>
              <w:jc w:val="both"/>
              <w:rPr>
                <w:ins w:id="400" w:author="Angela Quinn (NESO)" w:date="2024-10-18T17:34:00Z"/>
                <w:rFonts w:cs="Arial"/>
                <w:szCs w:val="24"/>
              </w:rPr>
            </w:pPr>
          </w:p>
        </w:tc>
      </w:tr>
      <w:tr w:rsidR="00954D95" w:rsidRPr="00FA79BF" w14:paraId="09371A45" w14:textId="77777777" w:rsidTr="287DBB32">
        <w:trPr>
          <w:trHeight w:val="142"/>
        </w:trPr>
        <w:tc>
          <w:tcPr>
            <w:tcW w:w="3789" w:type="dxa"/>
          </w:tcPr>
          <w:p w14:paraId="06B1AAF2" w14:textId="77777777" w:rsidR="00954D95" w:rsidRPr="00FA79BF" w:rsidRDefault="00954D95" w:rsidP="00954D95">
            <w:pPr>
              <w:rPr>
                <w:rFonts w:cs="Arial"/>
                <w:szCs w:val="24"/>
              </w:rPr>
            </w:pPr>
            <w:r w:rsidRPr="00FA79BF">
              <w:rPr>
                <w:rFonts w:cs="Arial"/>
                <w:szCs w:val="24"/>
              </w:rPr>
              <w:t>“Liquidated Damages”</w:t>
            </w:r>
          </w:p>
        </w:tc>
        <w:tc>
          <w:tcPr>
            <w:tcW w:w="4602" w:type="dxa"/>
          </w:tcPr>
          <w:p w14:paraId="68F7BD95" w14:textId="77777777" w:rsidR="00954D95" w:rsidRPr="00FA79BF" w:rsidRDefault="00954D95" w:rsidP="00954D95">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954D95" w:rsidRPr="00FA79BF" w:rsidRDefault="00954D95" w:rsidP="00954D95">
            <w:pPr>
              <w:jc w:val="both"/>
              <w:rPr>
                <w:rFonts w:cs="Arial"/>
                <w:szCs w:val="24"/>
              </w:rPr>
            </w:pPr>
          </w:p>
        </w:tc>
      </w:tr>
      <w:tr w:rsidR="00954D95" w:rsidRPr="00FA79BF" w14:paraId="50CBF6D7" w14:textId="77777777" w:rsidTr="287DBB32">
        <w:trPr>
          <w:trHeight w:val="142"/>
        </w:trPr>
        <w:tc>
          <w:tcPr>
            <w:tcW w:w="3789" w:type="dxa"/>
          </w:tcPr>
          <w:p w14:paraId="21F785EA" w14:textId="77777777" w:rsidR="00954D95" w:rsidRPr="00FA79BF" w:rsidRDefault="00954D95" w:rsidP="00954D95">
            <w:pPr>
              <w:rPr>
                <w:rFonts w:cs="Arial"/>
                <w:szCs w:val="24"/>
              </w:rPr>
            </w:pPr>
            <w:r w:rsidRPr="00FA79BF">
              <w:rPr>
                <w:rFonts w:cs="Arial"/>
                <w:szCs w:val="24"/>
              </w:rPr>
              <w:t>“One Off Works”</w:t>
            </w:r>
          </w:p>
        </w:tc>
        <w:tc>
          <w:tcPr>
            <w:tcW w:w="4602" w:type="dxa"/>
          </w:tcPr>
          <w:p w14:paraId="2FD918FF" w14:textId="77777777" w:rsidR="00954D95" w:rsidRPr="00FA79BF" w:rsidRDefault="00954D95" w:rsidP="00954D95">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954D95" w:rsidRPr="00FA79BF" w:rsidRDefault="00954D95" w:rsidP="00954D95">
            <w:pPr>
              <w:jc w:val="both"/>
              <w:rPr>
                <w:rFonts w:cs="Arial"/>
                <w:szCs w:val="24"/>
              </w:rPr>
            </w:pPr>
          </w:p>
        </w:tc>
      </w:tr>
      <w:tr w:rsidR="00954D95" w:rsidRPr="00FA79BF" w14:paraId="6706810F" w14:textId="77777777" w:rsidTr="287DBB32">
        <w:trPr>
          <w:trHeight w:val="142"/>
        </w:trPr>
        <w:tc>
          <w:tcPr>
            <w:tcW w:w="3789" w:type="dxa"/>
          </w:tcPr>
          <w:p w14:paraId="24698D17" w14:textId="022E7F90" w:rsidR="00954D95" w:rsidRPr="00486F2A" w:rsidRDefault="00954D95" w:rsidP="22C7900F">
            <w:pPr>
              <w:rPr>
                <w:rFonts w:cs="Arial"/>
              </w:rPr>
            </w:pPr>
          </w:p>
          <w:p w14:paraId="2BA33F91" w14:textId="2B04F605" w:rsidR="00954D95" w:rsidRPr="00FA79BF" w:rsidRDefault="00954D95" w:rsidP="22C7900F">
            <w:pPr>
              <w:rPr>
                <w:rFonts w:cs="Arial"/>
              </w:rPr>
            </w:pPr>
          </w:p>
          <w:p w14:paraId="53EF4BD9" w14:textId="38FDC3E9" w:rsidR="00954D95" w:rsidRPr="00FA79BF" w:rsidRDefault="00954D95" w:rsidP="22C7900F">
            <w:pPr>
              <w:rPr>
                <w:rFonts w:cs="Arial"/>
              </w:rPr>
            </w:pPr>
          </w:p>
          <w:p w14:paraId="5CED43EB" w14:textId="6687695C" w:rsidR="00954D95" w:rsidRPr="00FA79BF" w:rsidRDefault="00954D95" w:rsidP="22C7900F">
            <w:pPr>
              <w:rPr>
                <w:rFonts w:cs="Arial"/>
              </w:rPr>
            </w:pPr>
          </w:p>
          <w:p w14:paraId="7399D890" w14:textId="4087B0BC" w:rsidR="00954D95" w:rsidRPr="00FA79BF" w:rsidRDefault="00954D95" w:rsidP="22C7900F">
            <w:pPr>
              <w:rPr>
                <w:rFonts w:cs="Arial"/>
              </w:rPr>
            </w:pPr>
          </w:p>
          <w:p w14:paraId="50861A4F" w14:textId="210D32B7" w:rsidR="00954D95" w:rsidRPr="00FA79BF" w:rsidRDefault="00954D95" w:rsidP="22C7900F">
            <w:pPr>
              <w:rPr>
                <w:rFonts w:cs="Arial"/>
              </w:rPr>
            </w:pPr>
          </w:p>
          <w:p w14:paraId="32651944" w14:textId="4DCED8C2" w:rsidR="00954D95" w:rsidRPr="00FA79BF" w:rsidRDefault="00954D95" w:rsidP="22C7900F">
            <w:pPr>
              <w:rPr>
                <w:rFonts w:cs="Arial"/>
              </w:rPr>
            </w:pPr>
          </w:p>
          <w:p w14:paraId="7E2C3276" w14:textId="47A5298F" w:rsidR="00954D95" w:rsidRPr="00FA79BF" w:rsidRDefault="00954D95" w:rsidP="22C7900F">
            <w:pPr>
              <w:rPr>
                <w:rFonts w:cs="Arial"/>
              </w:rPr>
            </w:pPr>
          </w:p>
          <w:p w14:paraId="7DEF3DE4" w14:textId="1FA85367" w:rsidR="00954D95" w:rsidRPr="00FA79BF" w:rsidRDefault="00954D95" w:rsidP="22C7900F">
            <w:pPr>
              <w:rPr>
                <w:rFonts w:cs="Arial"/>
              </w:rPr>
            </w:pPr>
          </w:p>
          <w:p w14:paraId="2D5B155F" w14:textId="4654ED57" w:rsidR="00954D95" w:rsidRPr="00FA79BF" w:rsidRDefault="00954D95" w:rsidP="22C7900F">
            <w:pPr>
              <w:rPr>
                <w:rFonts w:cs="Arial"/>
              </w:rPr>
            </w:pPr>
          </w:p>
          <w:p w14:paraId="26ADC404" w14:textId="567EEA6F" w:rsidR="00954D95" w:rsidRPr="00FA79BF" w:rsidRDefault="00954D95" w:rsidP="22C7900F">
            <w:pPr>
              <w:rPr>
                <w:rFonts w:cs="Arial"/>
              </w:rPr>
            </w:pPr>
          </w:p>
          <w:p w14:paraId="16912078" w14:textId="0CD6AE43" w:rsidR="00954D95" w:rsidRPr="00FA79BF" w:rsidRDefault="00954D95" w:rsidP="22C7900F">
            <w:pPr>
              <w:rPr>
                <w:rFonts w:cs="Arial"/>
              </w:rPr>
            </w:pPr>
          </w:p>
          <w:p w14:paraId="54BA69D3" w14:textId="4C95EDC4" w:rsidR="00954D95" w:rsidRPr="00FA79BF" w:rsidRDefault="00954D95" w:rsidP="22C7900F">
            <w:pPr>
              <w:rPr>
                <w:rFonts w:cs="Arial"/>
              </w:rPr>
            </w:pPr>
          </w:p>
          <w:p w14:paraId="40E04B80" w14:textId="7954D73F" w:rsidR="00954D95" w:rsidRPr="00FA79BF" w:rsidRDefault="00954D95" w:rsidP="22C7900F">
            <w:pPr>
              <w:rPr>
                <w:rFonts w:cs="Arial"/>
              </w:rPr>
            </w:pPr>
          </w:p>
          <w:p w14:paraId="33E63C4F" w14:textId="3C3EE421" w:rsidR="00954D95" w:rsidRPr="00FA79BF" w:rsidRDefault="00954D95" w:rsidP="22C7900F">
            <w:pPr>
              <w:rPr>
                <w:rFonts w:cs="Arial"/>
              </w:rPr>
            </w:pPr>
          </w:p>
          <w:p w14:paraId="071BC24C" w14:textId="6CA23AC4" w:rsidR="00954D95" w:rsidRPr="00FA79BF" w:rsidRDefault="00954D95" w:rsidP="22C7900F">
            <w:pPr>
              <w:rPr>
                <w:rFonts w:cs="Arial"/>
              </w:rPr>
            </w:pPr>
          </w:p>
          <w:p w14:paraId="1B138635" w14:textId="24D54513" w:rsidR="00954D95" w:rsidRPr="00FA79BF" w:rsidRDefault="00954D95" w:rsidP="22C7900F">
            <w:pPr>
              <w:rPr>
                <w:rFonts w:cs="Arial"/>
              </w:rPr>
            </w:pPr>
          </w:p>
          <w:p w14:paraId="6FE15BCD" w14:textId="77777777" w:rsidR="00954D95" w:rsidRDefault="595D09F8" w:rsidP="22C7900F">
            <w:pPr>
              <w:rPr>
                <w:ins w:id="401" w:author="Angela Quinn (NESO)" w:date="2024-10-18T17:39:00Z"/>
                <w:rFonts w:eastAsia="Arial" w:cs="Arial"/>
                <w:szCs w:val="24"/>
              </w:rPr>
            </w:pPr>
            <w:r w:rsidRPr="22C7900F">
              <w:rPr>
                <w:rFonts w:eastAsia="Arial" w:cs="Arial"/>
                <w:szCs w:val="24"/>
              </w:rPr>
              <w:t>“Network Options Assessment Works”</w:t>
            </w:r>
          </w:p>
          <w:p w14:paraId="3BC983CD" w14:textId="0881776E" w:rsidR="005B5F8A" w:rsidRPr="00486F2A" w:rsidRDefault="005B5F8A" w:rsidP="22C7900F">
            <w:pPr>
              <w:rPr>
                <w:rFonts w:eastAsia="Arial" w:cs="Arial"/>
                <w:szCs w:val="24"/>
              </w:rPr>
            </w:pPr>
          </w:p>
        </w:tc>
        <w:tc>
          <w:tcPr>
            <w:tcW w:w="4602" w:type="dxa"/>
          </w:tcPr>
          <w:p w14:paraId="3CD22651" w14:textId="361664C9" w:rsidR="00954D95" w:rsidRPr="00FA79BF" w:rsidDel="00954D95" w:rsidRDefault="00954D95" w:rsidP="22C7900F">
            <w:pPr>
              <w:jc w:val="both"/>
              <w:rPr>
                <w:rFonts w:cs="Arial"/>
                <w:b/>
                <w:bCs/>
              </w:rPr>
            </w:pPr>
          </w:p>
          <w:p w14:paraId="73972B21" w14:textId="39988D93" w:rsidR="22C7900F" w:rsidRDefault="22C7900F" w:rsidP="22C7900F">
            <w:pPr>
              <w:jc w:val="both"/>
              <w:rPr>
                <w:rFonts w:cs="Arial"/>
              </w:rPr>
            </w:pPr>
          </w:p>
          <w:p w14:paraId="6514B8E8" w14:textId="6F4E60D3" w:rsidR="00954D95" w:rsidRPr="00FA79BF" w:rsidRDefault="2BDFD3EA" w:rsidP="00954D95">
            <w:pPr>
              <w:jc w:val="both"/>
              <w:rPr>
                <w:rFonts w:cs="Arial"/>
                <w:szCs w:val="24"/>
              </w:rPr>
            </w:pPr>
            <w:r w:rsidRPr="22C7900F">
              <w:rPr>
                <w:rFonts w:eastAsia="Arial" w:cs="Arial"/>
                <w:szCs w:val="24"/>
              </w:rPr>
              <w:t xml:space="preserve">the works set out in the Networks Options Assessment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The Company in [ ] which in The Company’s reasonable opinion are required to be completed before the </w:t>
            </w:r>
            <w:r w:rsidRPr="00486F2A">
              <w:rPr>
                <w:rFonts w:eastAsia="Arial" w:cs="Arial"/>
                <w:b/>
                <w:bCs/>
                <w:szCs w:val="24"/>
              </w:rPr>
              <w:t xml:space="preserve">Completion Date </w:t>
            </w:r>
            <w:r w:rsidRPr="22C7900F">
              <w:rPr>
                <w:rFonts w:eastAsia="Arial" w:cs="Arial"/>
                <w:szCs w:val="24"/>
              </w:rPr>
              <w:t xml:space="preserve">to ensure that the </w:t>
            </w:r>
            <w:r w:rsidRPr="00486F2A">
              <w:rPr>
                <w:rFonts w:eastAsia="Arial" w:cs="Arial"/>
                <w:b/>
                <w:bCs/>
                <w:szCs w:val="24"/>
              </w:rPr>
              <w:t xml:space="preserve">National Electricity Transmission System </w:t>
            </w:r>
            <w:r w:rsidRPr="22C7900F">
              <w:rPr>
                <w:rFonts w:eastAsia="Arial" w:cs="Arial"/>
                <w:szCs w:val="24"/>
              </w:rPr>
              <w:t xml:space="preserve">complies with the requirements of condition E7 of the </w:t>
            </w:r>
            <w:r w:rsidRPr="00486F2A">
              <w:rPr>
                <w:rFonts w:eastAsia="Arial" w:cs="Arial"/>
                <w:b/>
                <w:bCs/>
                <w:szCs w:val="24"/>
              </w:rPr>
              <w:t xml:space="preserve">ESO Licence </w:t>
            </w:r>
            <w:r w:rsidRPr="22C7900F">
              <w:rPr>
                <w:rFonts w:eastAsia="Arial" w:cs="Arial"/>
                <w:szCs w:val="24"/>
              </w:rPr>
              <w:t xml:space="preserve">and Standard Condition D3 of any </w:t>
            </w:r>
            <w:r w:rsidRPr="00486F2A">
              <w:rPr>
                <w:rFonts w:eastAsia="Arial" w:cs="Arial"/>
                <w:b/>
                <w:bCs/>
                <w:szCs w:val="24"/>
              </w:rPr>
              <w:t xml:space="preserve">Relevant Transmission Licensee’s </w:t>
            </w:r>
            <w:r w:rsidRPr="22C7900F">
              <w:rPr>
                <w:rFonts w:eastAsia="Arial" w:cs="Arial"/>
                <w:szCs w:val="24"/>
              </w:rPr>
              <w:t xml:space="preserve">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p>
        </w:tc>
      </w:tr>
      <w:tr w:rsidR="005B5F8A" w:rsidRPr="00FA79BF" w14:paraId="34F6506C" w14:textId="77777777" w:rsidTr="287DBB32">
        <w:trPr>
          <w:trHeight w:val="142"/>
          <w:ins w:id="402" w:author="Angela Quinn (NESO)" w:date="2024-10-18T17:39:00Z"/>
        </w:trPr>
        <w:tc>
          <w:tcPr>
            <w:tcW w:w="3789" w:type="dxa"/>
          </w:tcPr>
          <w:p w14:paraId="3C55A3FC" w14:textId="18C7699D" w:rsidR="005B5F8A" w:rsidRPr="00FA79BF" w:rsidRDefault="005B5F8A" w:rsidP="005B5F8A">
            <w:pPr>
              <w:rPr>
                <w:ins w:id="403" w:author="Angela Quinn (NESO)" w:date="2024-10-18T17:39:00Z"/>
                <w:rFonts w:cs="Arial"/>
                <w:szCs w:val="24"/>
              </w:rPr>
            </w:pPr>
            <w:ins w:id="404" w:author="Angela Quinn (NESO)" w:date="2024-10-18T17:39:00Z">
              <w:r>
                <w:t>[“Reservation Expiry Date”</w:t>
              </w:r>
            </w:ins>
          </w:p>
        </w:tc>
        <w:tc>
          <w:tcPr>
            <w:tcW w:w="4602" w:type="dxa"/>
          </w:tcPr>
          <w:p w14:paraId="3C80D19D" w14:textId="352B67AE" w:rsidR="005B5F8A" w:rsidRPr="00FA79BF" w:rsidRDefault="005B5F8A" w:rsidP="005B5F8A">
            <w:pPr>
              <w:jc w:val="both"/>
              <w:rPr>
                <w:ins w:id="405" w:author="Angela Quinn (NESO)" w:date="2024-10-18T17:39:00Z"/>
                <w:rFonts w:cs="Arial"/>
                <w:szCs w:val="24"/>
              </w:rPr>
            </w:pPr>
            <w:ins w:id="406" w:author="Angela Quinn (NESO)" w:date="2024-10-18T17:39:00Z">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tr w:rsidR="00954D95" w:rsidRPr="00FA79BF" w14:paraId="5DC0A5EF" w14:textId="77777777" w:rsidTr="287DBB32">
        <w:trPr>
          <w:trHeight w:val="142"/>
        </w:trPr>
        <w:tc>
          <w:tcPr>
            <w:tcW w:w="3789" w:type="dxa"/>
          </w:tcPr>
          <w:p w14:paraId="7F92020C" w14:textId="77777777" w:rsidR="00954D95" w:rsidRPr="00FA79BF" w:rsidRDefault="00954D95" w:rsidP="00954D95">
            <w:pPr>
              <w:rPr>
                <w:rFonts w:cs="Arial"/>
                <w:szCs w:val="24"/>
              </w:rPr>
            </w:pPr>
            <w:r w:rsidRPr="00FA79BF">
              <w:rPr>
                <w:rFonts w:cs="Arial"/>
                <w:szCs w:val="24"/>
              </w:rPr>
              <w:t>“Term”</w:t>
            </w:r>
          </w:p>
        </w:tc>
        <w:tc>
          <w:tcPr>
            <w:tcW w:w="4602" w:type="dxa"/>
          </w:tcPr>
          <w:p w14:paraId="1F659241" w14:textId="77777777" w:rsidR="00954D95" w:rsidRPr="00FA79BF" w:rsidRDefault="00954D95" w:rsidP="00954D95">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954D95" w:rsidRPr="00FA79BF" w:rsidRDefault="00954D95" w:rsidP="00954D95">
            <w:pPr>
              <w:jc w:val="both"/>
              <w:rPr>
                <w:rFonts w:cs="Arial"/>
                <w:b/>
                <w:szCs w:val="24"/>
              </w:rPr>
            </w:pPr>
          </w:p>
          <w:p w14:paraId="593EEAC0" w14:textId="77777777" w:rsidR="00954D95" w:rsidRPr="00FA79BF" w:rsidRDefault="00954D95" w:rsidP="00954D95">
            <w:pPr>
              <w:jc w:val="both"/>
              <w:rPr>
                <w:rFonts w:cs="Arial"/>
                <w:szCs w:val="24"/>
              </w:rPr>
            </w:pPr>
          </w:p>
        </w:tc>
      </w:tr>
      <w:tr w:rsidR="00954D95" w:rsidRPr="00FA79BF" w14:paraId="526CC760" w14:textId="77777777" w:rsidTr="287DBB32">
        <w:trPr>
          <w:trHeight w:val="2204"/>
        </w:trPr>
        <w:tc>
          <w:tcPr>
            <w:tcW w:w="3789" w:type="dxa"/>
          </w:tcPr>
          <w:p w14:paraId="42AAA807" w14:textId="77777777" w:rsidR="00954D95" w:rsidRPr="00FA79BF" w:rsidRDefault="00954D95" w:rsidP="00954D95">
            <w:pPr>
              <w:rPr>
                <w:rFonts w:cs="Arial"/>
                <w:szCs w:val="24"/>
              </w:rPr>
            </w:pPr>
            <w:r w:rsidRPr="00FA79BF">
              <w:rPr>
                <w:rFonts w:cs="Arial"/>
                <w:szCs w:val="24"/>
              </w:rPr>
              <w:t>“Third Party Works”</w:t>
            </w:r>
          </w:p>
        </w:tc>
        <w:tc>
          <w:tcPr>
            <w:tcW w:w="4602" w:type="dxa"/>
          </w:tcPr>
          <w:p w14:paraId="27FCE518" w14:textId="77777777" w:rsidR="00954D95" w:rsidRPr="00FA79BF" w:rsidRDefault="00954D95" w:rsidP="00954D95">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proofErr w:type="spellStart"/>
            <w:r>
              <w:rPr>
                <w:rFonts w:cs="Arial"/>
                <w:b/>
                <w:szCs w:val="24"/>
              </w:rPr>
              <w:t>Revelvant</w:t>
            </w:r>
            <w:proofErr w:type="spellEnd"/>
            <w:r>
              <w:rPr>
                <w:rFonts w:cs="Arial"/>
                <w:b/>
                <w:szCs w:val="24"/>
              </w:rPr>
              <w:t xml:space="preserve">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 xml:space="preserve">as specified in Appendix </w:t>
            </w:r>
            <w:proofErr w:type="gramStart"/>
            <w:r w:rsidRPr="00FA79BF">
              <w:rPr>
                <w:rFonts w:cs="Arial"/>
                <w:szCs w:val="24"/>
              </w:rPr>
              <w:t>N;</w:t>
            </w:r>
            <w:proofErr w:type="gramEnd"/>
          </w:p>
          <w:p w14:paraId="2BED8750" w14:textId="77777777" w:rsidR="00954D95" w:rsidRPr="00FA79BF" w:rsidRDefault="00954D95" w:rsidP="00954D95">
            <w:pPr>
              <w:jc w:val="both"/>
              <w:rPr>
                <w:rFonts w:cs="Arial"/>
                <w:szCs w:val="24"/>
              </w:rPr>
            </w:pPr>
          </w:p>
        </w:tc>
      </w:tr>
      <w:tr w:rsidR="00954D95" w:rsidRPr="00FA79BF" w14:paraId="6812DCAA" w14:textId="77777777" w:rsidTr="287DBB32">
        <w:trPr>
          <w:trHeight w:val="828"/>
        </w:trPr>
        <w:tc>
          <w:tcPr>
            <w:tcW w:w="3789" w:type="dxa"/>
          </w:tcPr>
          <w:p w14:paraId="32299A5F" w14:textId="77777777" w:rsidR="00954D95" w:rsidRPr="00FA79BF" w:rsidRDefault="00954D95" w:rsidP="00954D95">
            <w:pPr>
              <w:rPr>
                <w:rFonts w:cs="Arial"/>
                <w:szCs w:val="24"/>
              </w:rPr>
            </w:pPr>
            <w:r w:rsidRPr="00FA79BF">
              <w:rPr>
                <w:rFonts w:cs="Arial"/>
                <w:szCs w:val="24"/>
              </w:rPr>
              <w:t>"Transmission Connection  Assets"</w:t>
            </w:r>
          </w:p>
        </w:tc>
        <w:tc>
          <w:tcPr>
            <w:tcW w:w="4602" w:type="dxa"/>
          </w:tcPr>
          <w:p w14:paraId="011408F4" w14:textId="77777777" w:rsidR="00954D95" w:rsidRPr="00FA79BF" w:rsidRDefault="00954D95" w:rsidP="00954D95">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954D95" w:rsidRPr="00FA79BF" w:rsidRDefault="00954D95" w:rsidP="00954D95">
            <w:pPr>
              <w:jc w:val="both"/>
              <w:rPr>
                <w:rFonts w:cs="Arial"/>
                <w:szCs w:val="24"/>
              </w:rPr>
            </w:pPr>
          </w:p>
        </w:tc>
      </w:tr>
      <w:tr w:rsidR="00954D95" w:rsidRPr="00FA79BF" w14:paraId="742D89C5" w14:textId="77777777" w:rsidTr="287DBB32">
        <w:trPr>
          <w:trHeight w:val="1657"/>
        </w:trPr>
        <w:tc>
          <w:tcPr>
            <w:tcW w:w="3789" w:type="dxa"/>
          </w:tcPr>
          <w:p w14:paraId="36A84298" w14:textId="77777777" w:rsidR="00954D95" w:rsidRPr="00FA79BF" w:rsidRDefault="00954D95" w:rsidP="00954D95">
            <w:pPr>
              <w:rPr>
                <w:rFonts w:cs="Arial"/>
                <w:szCs w:val="24"/>
              </w:rPr>
            </w:pPr>
            <w:r w:rsidRPr="00FA79BF">
              <w:rPr>
                <w:rFonts w:cs="Arial"/>
                <w:szCs w:val="24"/>
              </w:rPr>
              <w:t>“Transmission Connection Asset Works”</w:t>
            </w:r>
          </w:p>
        </w:tc>
        <w:tc>
          <w:tcPr>
            <w:tcW w:w="4602" w:type="dxa"/>
          </w:tcPr>
          <w:p w14:paraId="700F9D14" w14:textId="77777777" w:rsidR="00954D95" w:rsidRPr="00FA79BF" w:rsidRDefault="00954D95" w:rsidP="00954D95">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954D95" w:rsidRPr="00FA79BF" w:rsidRDefault="00954D95" w:rsidP="00954D95">
            <w:pPr>
              <w:jc w:val="both"/>
              <w:rPr>
                <w:rFonts w:cs="Arial"/>
                <w:szCs w:val="24"/>
              </w:rPr>
            </w:pPr>
          </w:p>
        </w:tc>
      </w:tr>
      <w:tr w:rsidR="00954D95" w:rsidRPr="00FA79BF" w14:paraId="4FF17840" w14:textId="77777777" w:rsidTr="287DBB32">
        <w:trPr>
          <w:trHeight w:val="6318"/>
        </w:trPr>
        <w:tc>
          <w:tcPr>
            <w:tcW w:w="3789" w:type="dxa"/>
          </w:tcPr>
          <w:p w14:paraId="75AAABAF" w14:textId="77777777" w:rsidR="00954D95" w:rsidRDefault="00954D95" w:rsidP="00954D95">
            <w:pPr>
              <w:rPr>
                <w:rFonts w:cs="Arial"/>
                <w:szCs w:val="24"/>
              </w:rPr>
            </w:pPr>
            <w:r w:rsidRPr="00FA79BF">
              <w:rPr>
                <w:rFonts w:cs="Arial"/>
                <w:szCs w:val="24"/>
              </w:rPr>
              <w:t>“Transmission Reinforcement Works”</w:t>
            </w:r>
          </w:p>
          <w:p w14:paraId="3FF22090" w14:textId="77777777" w:rsidR="00954D95" w:rsidRDefault="00954D95" w:rsidP="00954D95">
            <w:pPr>
              <w:rPr>
                <w:rFonts w:cs="Arial"/>
                <w:szCs w:val="24"/>
              </w:rPr>
            </w:pPr>
          </w:p>
          <w:p w14:paraId="6BDFC61A" w14:textId="77777777" w:rsidR="00954D95" w:rsidRDefault="00954D95" w:rsidP="00954D95">
            <w:pPr>
              <w:rPr>
                <w:rFonts w:cs="Arial"/>
                <w:szCs w:val="24"/>
              </w:rPr>
            </w:pPr>
          </w:p>
          <w:p w14:paraId="11EB52B7" w14:textId="77777777" w:rsidR="00954D95" w:rsidRDefault="00954D95" w:rsidP="00954D95">
            <w:pPr>
              <w:rPr>
                <w:rFonts w:cs="Arial"/>
                <w:szCs w:val="24"/>
              </w:rPr>
            </w:pPr>
          </w:p>
          <w:p w14:paraId="6AC5CC7E" w14:textId="77777777" w:rsidR="00954D95" w:rsidRDefault="00954D95" w:rsidP="00954D95">
            <w:pPr>
              <w:rPr>
                <w:rFonts w:cs="Arial"/>
                <w:szCs w:val="24"/>
              </w:rPr>
            </w:pPr>
          </w:p>
          <w:p w14:paraId="4027C7D0" w14:textId="77777777" w:rsidR="00954D95" w:rsidRDefault="00954D95" w:rsidP="00954D95">
            <w:pPr>
              <w:rPr>
                <w:rFonts w:cs="Arial"/>
                <w:szCs w:val="24"/>
              </w:rPr>
            </w:pPr>
          </w:p>
          <w:p w14:paraId="36F60880" w14:textId="77777777" w:rsidR="00954D95" w:rsidRDefault="00954D95" w:rsidP="00954D95">
            <w:pPr>
              <w:rPr>
                <w:rFonts w:cs="Arial"/>
                <w:szCs w:val="24"/>
              </w:rPr>
            </w:pPr>
          </w:p>
          <w:p w14:paraId="76BC90E8" w14:textId="77777777" w:rsidR="00954D95" w:rsidRDefault="00954D95" w:rsidP="00954D95">
            <w:pPr>
              <w:rPr>
                <w:rFonts w:cs="Arial"/>
                <w:szCs w:val="24"/>
              </w:rPr>
            </w:pPr>
          </w:p>
          <w:p w14:paraId="745BBA71" w14:textId="77777777" w:rsidR="00954D95" w:rsidRDefault="00954D95" w:rsidP="00954D95">
            <w:pPr>
              <w:rPr>
                <w:rFonts w:cs="Arial"/>
                <w:szCs w:val="24"/>
              </w:rPr>
            </w:pPr>
          </w:p>
          <w:p w14:paraId="3F1B1FB4" w14:textId="77777777" w:rsidR="00954D95" w:rsidRDefault="00954D95" w:rsidP="00954D95">
            <w:pPr>
              <w:rPr>
                <w:rFonts w:cs="Arial"/>
                <w:szCs w:val="24"/>
              </w:rPr>
            </w:pPr>
          </w:p>
          <w:p w14:paraId="171E8F50" w14:textId="77777777" w:rsidR="00954D95" w:rsidRDefault="00954D95" w:rsidP="00954D95">
            <w:pPr>
              <w:rPr>
                <w:rFonts w:cs="Arial"/>
                <w:szCs w:val="24"/>
              </w:rPr>
            </w:pPr>
          </w:p>
          <w:p w14:paraId="06126811" w14:textId="77777777" w:rsidR="00954D95" w:rsidRDefault="00954D95" w:rsidP="00954D95">
            <w:pPr>
              <w:rPr>
                <w:rFonts w:cs="Arial"/>
                <w:szCs w:val="24"/>
              </w:rPr>
            </w:pPr>
          </w:p>
          <w:p w14:paraId="24C9F46A" w14:textId="77777777" w:rsidR="00954D95" w:rsidRDefault="00954D95" w:rsidP="00954D95">
            <w:pPr>
              <w:rPr>
                <w:rFonts w:cs="Arial"/>
                <w:szCs w:val="24"/>
              </w:rPr>
            </w:pPr>
          </w:p>
          <w:p w14:paraId="3B5E7F19" w14:textId="77777777" w:rsidR="00954D95" w:rsidRDefault="00954D95" w:rsidP="00954D95">
            <w:pPr>
              <w:rPr>
                <w:rFonts w:cs="Arial"/>
                <w:szCs w:val="24"/>
              </w:rPr>
            </w:pPr>
          </w:p>
          <w:p w14:paraId="074C2EF7" w14:textId="77777777" w:rsidR="00954D95" w:rsidRDefault="00954D95" w:rsidP="00954D95">
            <w:pPr>
              <w:rPr>
                <w:rFonts w:cs="Arial"/>
                <w:szCs w:val="24"/>
              </w:rPr>
            </w:pPr>
          </w:p>
          <w:p w14:paraId="26932D42" w14:textId="77777777" w:rsidR="00954D95" w:rsidRDefault="00954D95" w:rsidP="00954D95">
            <w:pPr>
              <w:rPr>
                <w:rFonts w:cs="Arial"/>
                <w:szCs w:val="24"/>
              </w:rPr>
            </w:pPr>
          </w:p>
          <w:p w14:paraId="53B7CA77" w14:textId="77777777" w:rsidR="00954D95" w:rsidRDefault="00954D95" w:rsidP="00954D95">
            <w:pPr>
              <w:rPr>
                <w:rFonts w:cs="Arial"/>
                <w:szCs w:val="24"/>
              </w:rPr>
            </w:pPr>
          </w:p>
          <w:p w14:paraId="2442B55A" w14:textId="77777777" w:rsidR="00954D95" w:rsidRDefault="00954D95" w:rsidP="00954D95">
            <w:pPr>
              <w:rPr>
                <w:rFonts w:cs="Arial"/>
                <w:szCs w:val="24"/>
              </w:rPr>
            </w:pPr>
          </w:p>
          <w:p w14:paraId="1C2A9A77" w14:textId="77777777" w:rsidR="00954D95" w:rsidRDefault="00954D95" w:rsidP="00954D95">
            <w:pPr>
              <w:rPr>
                <w:rFonts w:cs="Arial"/>
                <w:szCs w:val="24"/>
              </w:rPr>
            </w:pPr>
          </w:p>
          <w:p w14:paraId="77DB9DA9" w14:textId="77777777" w:rsidR="00954D95" w:rsidRDefault="00954D95" w:rsidP="00954D95">
            <w:pPr>
              <w:rPr>
                <w:rFonts w:cs="Arial"/>
                <w:szCs w:val="24"/>
              </w:rPr>
            </w:pPr>
          </w:p>
          <w:p w14:paraId="078B846C" w14:textId="77777777" w:rsidR="00954D95" w:rsidRDefault="00954D95" w:rsidP="00954D95">
            <w:pPr>
              <w:rPr>
                <w:rFonts w:cs="Arial"/>
                <w:szCs w:val="24"/>
              </w:rPr>
            </w:pPr>
          </w:p>
          <w:p w14:paraId="120B503E" w14:textId="03633C63" w:rsidR="00954D95" w:rsidRPr="00FA79BF" w:rsidRDefault="00954D95" w:rsidP="00954D95">
            <w:pPr>
              <w:rPr>
                <w:rFonts w:cs="Arial"/>
                <w:szCs w:val="24"/>
              </w:rPr>
            </w:pPr>
          </w:p>
        </w:tc>
        <w:tc>
          <w:tcPr>
            <w:tcW w:w="4602" w:type="dxa"/>
          </w:tcPr>
          <w:p w14:paraId="6AF4E491" w14:textId="658D1784" w:rsidR="00954D95" w:rsidRPr="00FA79BF" w:rsidRDefault="5A693025" w:rsidP="00954D95">
            <w:pPr>
              <w:jc w:val="both"/>
              <w:rPr>
                <w:rFonts w:cs="Arial"/>
                <w:szCs w:val="24"/>
              </w:rPr>
            </w:pPr>
            <w:r w:rsidRPr="22C7900F">
              <w:rPr>
                <w:rFonts w:cs="Arial"/>
              </w:rPr>
              <w:t xml:space="preserve">those works other than the </w:t>
            </w:r>
            <w:r w:rsidRPr="22C7900F">
              <w:rPr>
                <w:rFonts w:cs="Arial"/>
                <w:b/>
                <w:bCs/>
              </w:rPr>
              <w:t>Transmission Connection Asset Works,</w:t>
            </w:r>
            <w:r w:rsidRPr="22C7900F">
              <w:rPr>
                <w:rFonts w:cs="Arial"/>
              </w:rPr>
              <w:t xml:space="preserve"> </w:t>
            </w:r>
            <w:r w:rsidR="6C94A0AB" w:rsidRPr="22C7900F">
              <w:rPr>
                <w:rFonts w:cs="Arial"/>
                <w:b/>
                <w:bCs/>
              </w:rPr>
              <w:t>)</w:t>
            </w:r>
            <w:r w:rsidRPr="22C7900F">
              <w:rPr>
                <w:rFonts w:cs="Arial"/>
                <w:b/>
                <w:bCs/>
              </w:rPr>
              <w:t xml:space="preserve"> </w:t>
            </w:r>
            <w:r w:rsidR="4A587934" w:rsidRPr="22C7900F">
              <w:rPr>
                <w:rFonts w:cs="Arial"/>
                <w:b/>
                <w:bCs/>
              </w:rPr>
              <w:t xml:space="preserve">Network Options Assessment </w:t>
            </w:r>
            <w:r w:rsidRPr="22C7900F">
              <w:rPr>
                <w:rFonts w:cs="Arial"/>
                <w:b/>
                <w:bCs/>
              </w:rPr>
              <w:t>Works</w:t>
            </w:r>
            <w:r w:rsidRPr="22C7900F">
              <w:rPr>
                <w:rFonts w:cs="Arial"/>
              </w:rPr>
              <w:t xml:space="preserve"> and </w:t>
            </w:r>
            <w:r w:rsidRPr="22C7900F">
              <w:rPr>
                <w:rFonts w:cs="Arial"/>
                <w:b/>
                <w:bCs/>
              </w:rPr>
              <w:t>One Off Works</w:t>
            </w:r>
            <w:r w:rsidRPr="22C7900F">
              <w:rPr>
                <w:rFonts w:cs="Arial"/>
              </w:rPr>
              <w:t>, which in the reasonable opinion of</w:t>
            </w:r>
            <w:r w:rsidRPr="22C7900F">
              <w:rPr>
                <w:rFonts w:cs="Arial"/>
                <w:b/>
                <w:bCs/>
              </w:rPr>
              <w:t xml:space="preserve"> The Company</w:t>
            </w:r>
            <w:r w:rsidRPr="22C7900F">
              <w:rPr>
                <w:rFonts w:cs="Arial"/>
              </w:rPr>
              <w:t xml:space="preserve"> </w:t>
            </w:r>
            <w:r w:rsidR="00954D95" w:rsidRPr="00FA79BF">
              <w:rPr>
                <w:rFonts w:cs="Arial"/>
                <w:szCs w:val="24"/>
              </w:rPr>
              <w:t xml:space="preserve">are all necessary to extend or reinforce the </w:t>
            </w:r>
            <w:r w:rsidR="00954D95" w:rsidRPr="00FA79BF">
              <w:rPr>
                <w:rFonts w:cs="Arial"/>
                <w:b/>
                <w:szCs w:val="24"/>
              </w:rPr>
              <w:t>National Electricity Transmission System</w:t>
            </w:r>
            <w:r w:rsidR="00954D95" w:rsidRPr="00FA79BF">
              <w:rPr>
                <w:rFonts w:cs="Arial"/>
                <w:szCs w:val="24"/>
              </w:rPr>
              <w:t xml:space="preserve"> to ensure that the </w:t>
            </w:r>
            <w:r w:rsidR="00954D95" w:rsidRPr="00FA79BF">
              <w:rPr>
                <w:rFonts w:cs="Arial"/>
                <w:b/>
                <w:szCs w:val="24"/>
              </w:rPr>
              <w:t>National Electricity Transmission System</w:t>
            </w:r>
            <w:r w:rsidR="00954D95" w:rsidRPr="00FA79BF">
              <w:rPr>
                <w:rFonts w:cs="Arial"/>
                <w:szCs w:val="24"/>
              </w:rPr>
              <w:t xml:space="preserve"> complies with the requirements of </w:t>
            </w:r>
            <w:r w:rsidR="004C4E80">
              <w:rPr>
                <w:rFonts w:cs="Arial"/>
                <w:szCs w:val="24"/>
              </w:rPr>
              <w:t>c</w:t>
            </w:r>
            <w:r w:rsidR="00954D95" w:rsidRPr="00FA79BF">
              <w:rPr>
                <w:rFonts w:cs="Arial"/>
                <w:szCs w:val="24"/>
              </w:rPr>
              <w:t xml:space="preserve">ondition </w:t>
            </w:r>
            <w:r w:rsidR="004C4E80">
              <w:rPr>
                <w:rFonts w:cs="Arial"/>
                <w:szCs w:val="24"/>
              </w:rPr>
              <w:t>E7</w:t>
            </w:r>
            <w:r w:rsidR="00954D95" w:rsidRPr="00FA79BF">
              <w:rPr>
                <w:rFonts w:cs="Arial"/>
                <w:szCs w:val="24"/>
              </w:rPr>
              <w:t xml:space="preserve"> of the </w:t>
            </w:r>
            <w:r w:rsidR="004C4E80">
              <w:rPr>
                <w:rFonts w:cs="Arial"/>
                <w:b/>
                <w:szCs w:val="24"/>
              </w:rPr>
              <w:t>ESO</w:t>
            </w:r>
            <w:r w:rsidR="004C4E80" w:rsidRPr="00FA79BF">
              <w:rPr>
                <w:rFonts w:cs="Arial"/>
                <w:b/>
                <w:szCs w:val="24"/>
              </w:rPr>
              <w:t xml:space="preserve"> </w:t>
            </w:r>
            <w:r w:rsidR="00954D95" w:rsidRPr="00FA79BF">
              <w:rPr>
                <w:rFonts w:cs="Arial"/>
                <w:b/>
                <w:szCs w:val="24"/>
              </w:rPr>
              <w:t>Licence</w:t>
            </w:r>
            <w:r w:rsidR="00954D95" w:rsidRPr="00FA79BF">
              <w:rPr>
                <w:rFonts w:cs="Arial"/>
                <w:szCs w:val="24"/>
              </w:rPr>
              <w:t xml:space="preserve"> and Standard Condition D3 of any </w:t>
            </w:r>
            <w:r w:rsidR="00954D95" w:rsidRPr="00FA79BF">
              <w:rPr>
                <w:rFonts w:cs="Arial"/>
                <w:b/>
                <w:szCs w:val="24"/>
              </w:rPr>
              <w:t>Relevant Transmission Licensee’s</w:t>
            </w:r>
            <w:r w:rsidR="00954D95" w:rsidRPr="00FA79BF">
              <w:rPr>
                <w:rFonts w:cs="Arial"/>
                <w:szCs w:val="24"/>
              </w:rPr>
              <w:t xml:space="preserve"> transmission system </w:t>
            </w:r>
            <w:r w:rsidR="00954D95" w:rsidRPr="00FA79BF">
              <w:rPr>
                <w:rFonts w:cs="Arial"/>
                <w:b/>
                <w:szCs w:val="24"/>
              </w:rPr>
              <w:t xml:space="preserve"> </w:t>
            </w:r>
            <w:r w:rsidR="00954D95" w:rsidRPr="00FA79BF">
              <w:rPr>
                <w:rFonts w:cs="Arial"/>
                <w:szCs w:val="24"/>
              </w:rPr>
              <w:t xml:space="preserve">in relation to and prior to the connection of the </w:t>
            </w:r>
            <w:r w:rsidR="00954D95" w:rsidRPr="00FA79BF">
              <w:rPr>
                <w:rFonts w:cs="Arial"/>
                <w:b/>
                <w:szCs w:val="24"/>
              </w:rPr>
              <w:t>User’s Equipment</w:t>
            </w:r>
            <w:r w:rsidR="00954D95" w:rsidRPr="00FA79BF">
              <w:rPr>
                <w:rFonts w:cs="Arial"/>
                <w:szCs w:val="24"/>
              </w:rPr>
              <w:t xml:space="preserve"> at the</w:t>
            </w:r>
            <w:r w:rsidR="00954D95" w:rsidRPr="00FA79BF">
              <w:rPr>
                <w:rFonts w:cs="Arial"/>
                <w:b/>
                <w:szCs w:val="24"/>
              </w:rPr>
              <w:t xml:space="preserve"> Connection Site</w:t>
            </w:r>
            <w:r w:rsidR="00954D95" w:rsidRPr="00FA79BF">
              <w:rPr>
                <w:rFonts w:cs="Arial"/>
                <w:szCs w:val="24"/>
              </w:rPr>
              <w:t xml:space="preserve"> and which are specified in Appendix H to this </w:t>
            </w:r>
            <w:r w:rsidR="00954D95" w:rsidRPr="00FA79BF">
              <w:rPr>
                <w:rFonts w:cs="Arial"/>
                <w:b/>
                <w:szCs w:val="24"/>
              </w:rPr>
              <w:t>Construction Agreement</w:t>
            </w:r>
            <w:r w:rsidR="00954D95" w:rsidRPr="00FA79BF">
              <w:rPr>
                <w:rFonts w:cs="Arial"/>
                <w:szCs w:val="24"/>
              </w:rPr>
              <w:t xml:space="preserve">, where Part 1 is works required for the </w:t>
            </w:r>
            <w:r w:rsidR="00954D95" w:rsidRPr="00FA79BF">
              <w:rPr>
                <w:rFonts w:cs="Arial"/>
                <w:b/>
                <w:szCs w:val="24"/>
              </w:rPr>
              <w:t>User</w:t>
            </w:r>
            <w:r w:rsidR="00954D95" w:rsidRPr="00FA79BF">
              <w:rPr>
                <w:rFonts w:cs="Arial"/>
                <w:szCs w:val="24"/>
              </w:rPr>
              <w:t xml:space="preserve"> and Part 2 is works required for wider system reasons.</w:t>
            </w:r>
          </w:p>
        </w:tc>
      </w:tr>
      <w:tr w:rsidR="00954D95" w:rsidRPr="00FA79BF" w14:paraId="466A1BC6" w14:textId="77777777" w:rsidTr="287DBB32">
        <w:trPr>
          <w:trHeight w:val="1375"/>
        </w:trPr>
        <w:tc>
          <w:tcPr>
            <w:tcW w:w="3789" w:type="dxa"/>
          </w:tcPr>
          <w:p w14:paraId="32AC4264" w14:textId="111052F9" w:rsidR="00954D95" w:rsidRPr="00FA79BF" w:rsidRDefault="00954D95" w:rsidP="00954D95">
            <w:pPr>
              <w:rPr>
                <w:rFonts w:cs="Arial"/>
                <w:szCs w:val="24"/>
              </w:rPr>
            </w:pPr>
            <w:r>
              <w:rPr>
                <w:rFonts w:cs="Arial"/>
                <w:szCs w:val="24"/>
              </w:rPr>
              <w:t>“User Progression Milestones”</w:t>
            </w:r>
          </w:p>
        </w:tc>
        <w:tc>
          <w:tcPr>
            <w:tcW w:w="4602" w:type="dxa"/>
          </w:tcPr>
          <w:p w14:paraId="16D96AB5" w14:textId="77777777" w:rsidR="00954D95" w:rsidRDefault="00954D95" w:rsidP="00954D95">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r w:rsidRPr="37A4141D">
              <w:rPr>
                <w:b/>
                <w:bCs/>
              </w:rPr>
              <w:t xml:space="preserve">Construction </w:t>
            </w:r>
            <w:r>
              <w:rPr>
                <w:b/>
                <w:bCs/>
              </w:rPr>
              <w:t xml:space="preserve"> Agreement.</w:t>
            </w:r>
          </w:p>
          <w:p w14:paraId="157BB8B8" w14:textId="77777777" w:rsidR="00954D95" w:rsidRPr="00FA79BF" w:rsidRDefault="00954D95" w:rsidP="00954D95">
            <w:pPr>
              <w:jc w:val="both"/>
              <w:rPr>
                <w:rFonts w:cs="Arial"/>
                <w:szCs w:val="24"/>
              </w:rPr>
            </w:pPr>
          </w:p>
        </w:tc>
      </w:tr>
      <w:tr w:rsidR="00954D95" w:rsidRPr="00FA79BF" w14:paraId="2B34BA28" w14:textId="77777777" w:rsidTr="287DBB32">
        <w:trPr>
          <w:trHeight w:val="1375"/>
        </w:trPr>
        <w:tc>
          <w:tcPr>
            <w:tcW w:w="3789" w:type="dxa"/>
          </w:tcPr>
          <w:p w14:paraId="7D9F068A" w14:textId="77777777" w:rsidR="00954D95" w:rsidRPr="00FA79BF" w:rsidRDefault="00954D95" w:rsidP="00954D95">
            <w:pPr>
              <w:rPr>
                <w:rFonts w:cs="Arial"/>
                <w:szCs w:val="24"/>
              </w:rPr>
            </w:pPr>
            <w:r w:rsidRPr="00FA79BF">
              <w:rPr>
                <w:rFonts w:cs="Arial"/>
                <w:szCs w:val="24"/>
              </w:rPr>
              <w:t>“User’s Works”</w:t>
            </w:r>
          </w:p>
        </w:tc>
        <w:tc>
          <w:tcPr>
            <w:tcW w:w="4602" w:type="dxa"/>
          </w:tcPr>
          <w:p w14:paraId="58CACD6C" w14:textId="77777777" w:rsidR="00954D95" w:rsidRPr="00FA79BF" w:rsidRDefault="00954D95" w:rsidP="00954D95">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954D95" w:rsidRPr="00FA79BF" w:rsidRDefault="00954D95" w:rsidP="00954D95">
            <w:pPr>
              <w:jc w:val="both"/>
              <w:rPr>
                <w:rFonts w:cs="Arial"/>
                <w:szCs w:val="24"/>
              </w:rPr>
            </w:pPr>
          </w:p>
        </w:tc>
      </w:tr>
      <w:tr w:rsidR="00954D95" w:rsidRPr="00FA79BF" w14:paraId="04CDAE51" w14:textId="77777777" w:rsidTr="287DBB32">
        <w:trPr>
          <w:trHeight w:val="828"/>
        </w:trPr>
        <w:tc>
          <w:tcPr>
            <w:tcW w:w="3789" w:type="dxa"/>
          </w:tcPr>
          <w:p w14:paraId="20D66115" w14:textId="77777777" w:rsidR="00954D95" w:rsidRPr="00FA79BF" w:rsidRDefault="00954D95" w:rsidP="00954D95">
            <w:pPr>
              <w:rPr>
                <w:rFonts w:cs="Arial"/>
                <w:szCs w:val="24"/>
              </w:rPr>
            </w:pPr>
            <w:r w:rsidRPr="00FA79BF">
              <w:rPr>
                <w:rFonts w:cs="Arial"/>
                <w:szCs w:val="24"/>
              </w:rPr>
              <w:t>“Works”</w:t>
            </w:r>
          </w:p>
        </w:tc>
        <w:tc>
          <w:tcPr>
            <w:tcW w:w="4602" w:type="dxa"/>
          </w:tcPr>
          <w:p w14:paraId="5B572038" w14:textId="77777777" w:rsidR="00954D95" w:rsidRPr="00FA79BF" w:rsidRDefault="00954D95" w:rsidP="00954D95">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954D95" w:rsidRPr="00FA79BF" w:rsidRDefault="00954D95" w:rsidP="00954D95">
            <w:pPr>
              <w:jc w:val="both"/>
              <w:rPr>
                <w:rFonts w:cs="Arial"/>
                <w:szCs w:val="24"/>
              </w:rPr>
            </w:pPr>
          </w:p>
        </w:tc>
      </w:tr>
    </w:tbl>
    <w:p w14:paraId="1B528079" w14:textId="33A6F622" w:rsidR="00D64233" w:rsidRPr="00166438" w:rsidRDefault="37116F0E" w:rsidP="00D64233">
      <w:pPr>
        <w:pStyle w:val="Level1Heading"/>
        <w:numPr>
          <w:ilvl w:val="0"/>
          <w:numId w:val="0"/>
        </w:numPr>
        <w:spacing w:before="240"/>
        <w:ind w:left="851" w:hanging="851"/>
        <w:rPr>
          <w:ins w:id="407" w:author="Angela Quinn (NESO)" w:date="2024-10-18T17:28:00Z"/>
        </w:rPr>
      </w:pPr>
      <w:ins w:id="408" w:author="Angela Quinn (NESO)" w:date="2024-10-18T17:28: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409" w:author="Angela Quinn (NESO)" w:date="2024-10-28T01:49:00Z">
        <w:r w:rsidR="6FD731B8" w:rsidRPr="287DBB32">
          <w:rPr>
            <w:rFonts w:ascii="Arial" w:hAnsi="Arial"/>
            <w:b w:val="0"/>
            <w:i/>
            <w:iCs/>
            <w:caps w:val="0"/>
            <w:sz w:val="24"/>
            <w:szCs w:val="24"/>
          </w:rPr>
          <w:t>with/</w:t>
        </w:r>
      </w:ins>
      <w:ins w:id="410" w:author="Angela Quinn (NESO)" w:date="2024-10-18T17:28:00Z">
        <w:r w:rsidRPr="287DBB32">
          <w:rPr>
            <w:rFonts w:ascii="Arial" w:hAnsi="Arial"/>
            <w:b w:val="0"/>
            <w:i/>
            <w:iCs/>
            <w:caps w:val="0"/>
            <w:sz w:val="24"/>
            <w:szCs w:val="24"/>
          </w:rPr>
          <w:t xml:space="preserve">without </w:t>
        </w:r>
        <w:r w:rsidRPr="287DBB32">
          <w:rPr>
            <w:rFonts w:ascii="Arial" w:hAnsi="Arial"/>
            <w:i/>
            <w:iCs/>
            <w:caps w:val="0"/>
            <w:sz w:val="24"/>
            <w:szCs w:val="24"/>
          </w:rPr>
          <w:t>Reservation</w:t>
        </w:r>
        <w:r w:rsidRPr="287DBB32">
          <w:rPr>
            <w:rFonts w:ascii="Arial" w:hAnsi="Arial"/>
            <w:b w:val="0"/>
            <w:i/>
            <w:iCs/>
            <w:caps w:val="0"/>
            <w:sz w:val="24"/>
            <w:szCs w:val="24"/>
          </w:rPr>
          <w:t xml:space="preserve"> only</w:t>
        </w:r>
        <w:r w:rsidRPr="287DBB32">
          <w:rPr>
            <w:rFonts w:ascii="Arial" w:hAnsi="Arial"/>
            <w:b w:val="0"/>
            <w:caps w:val="0"/>
            <w:sz w:val="24"/>
            <w:szCs w:val="24"/>
          </w:rPr>
          <w:t>]</w:t>
        </w:r>
      </w:ins>
    </w:p>
    <w:p w14:paraId="4717556F" w14:textId="2595BD44" w:rsidR="00D64233" w:rsidRPr="00166438" w:rsidRDefault="37116F0E" w:rsidP="00D64233">
      <w:pPr>
        <w:pStyle w:val="Level1Heading"/>
        <w:numPr>
          <w:ilvl w:val="0"/>
          <w:numId w:val="0"/>
        </w:numPr>
        <w:spacing w:before="240" w:line="240" w:lineRule="auto"/>
        <w:ind w:left="851" w:hanging="851"/>
        <w:rPr>
          <w:ins w:id="411" w:author="Angela Quinn (NESO)" w:date="2024-10-18T17:28:00Z"/>
          <w:rFonts w:ascii="Arial" w:hAnsi="Arial"/>
          <w:sz w:val="24"/>
          <w:szCs w:val="24"/>
        </w:rPr>
      </w:pPr>
      <w:ins w:id="412" w:author="Angela Quinn (NESO)" w:date="2024-10-18T17:28:00Z">
        <w:r w:rsidRPr="287DBB32">
          <w:rPr>
            <w:rFonts w:ascii="Arial" w:hAnsi="Arial"/>
            <w:sz w:val="24"/>
            <w:szCs w:val="24"/>
          </w:rPr>
          <w:t>1.2</w:t>
        </w:r>
        <w:r w:rsidR="00D64233">
          <w:tab/>
        </w:r>
        <w:r w:rsidRPr="287DBB32">
          <w:rPr>
            <w:rFonts w:ascii="Arial" w:hAnsi="Arial"/>
            <w:sz w:val="24"/>
            <w:szCs w:val="24"/>
          </w:rPr>
          <w:t>GATED Application AND OFFER PRocess – GATE 1 Conditional Clause</w:t>
        </w:r>
      </w:ins>
      <w:ins w:id="413" w:author="Angela Quinn (NESO)" w:date="2024-10-28T01:49:00Z">
        <w:r w:rsidR="0B950DB4" w:rsidRPr="287DBB32">
          <w:rPr>
            <w:rFonts w:ascii="Arial" w:hAnsi="Arial"/>
            <w:sz w:val="24"/>
            <w:szCs w:val="24"/>
          </w:rPr>
          <w:t xml:space="preserve"> [AND RESERVATION]</w:t>
        </w:r>
      </w:ins>
    </w:p>
    <w:p w14:paraId="65356BFF" w14:textId="701B0571" w:rsidR="00D64233" w:rsidRPr="00166438" w:rsidRDefault="00D64233" w:rsidP="00D64233">
      <w:pPr>
        <w:spacing w:after="240"/>
        <w:ind w:left="691" w:right="14" w:hanging="677"/>
        <w:jc w:val="both"/>
        <w:rPr>
          <w:ins w:id="414" w:author="Angela Quinn (NESO)" w:date="2024-10-18T17:28:00Z"/>
          <w:rFonts w:cs="Arial"/>
          <w:szCs w:val="24"/>
        </w:rPr>
      </w:pPr>
      <w:ins w:id="415" w:author="Angela Quinn (NESO)" w:date="2024-10-18T17:28: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 xml:space="preserve">Bilateral Connection Agreement] </w:t>
        </w:r>
        <w:r w:rsidRPr="00166438">
          <w:rPr>
            <w:rFonts w:cs="Arial"/>
            <w:szCs w:val="24"/>
          </w:rPr>
          <w:t xml:space="preserve">are conditional on: </w:t>
        </w:r>
      </w:ins>
    </w:p>
    <w:p w14:paraId="4D7D0C53" w14:textId="77777777" w:rsidR="00D64233" w:rsidRPr="00166438" w:rsidRDefault="00D64233" w:rsidP="00D64233">
      <w:pPr>
        <w:spacing w:after="240"/>
        <w:ind w:left="691" w:right="14"/>
        <w:jc w:val="both"/>
        <w:rPr>
          <w:ins w:id="416" w:author="Angela Quinn (NESO)" w:date="2024-10-18T17:28:00Z"/>
          <w:rFonts w:cs="Arial"/>
          <w:szCs w:val="24"/>
        </w:rPr>
      </w:pPr>
      <w:ins w:id="417" w:author="Angela Quinn (NESO)" w:date="2024-10-18T17:28: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514E9B33" w14:textId="77777777" w:rsidR="00D64233" w:rsidRPr="00166438" w:rsidRDefault="00D64233" w:rsidP="00D64233">
      <w:pPr>
        <w:spacing w:after="240"/>
        <w:ind w:left="691" w:right="14"/>
        <w:jc w:val="both"/>
        <w:rPr>
          <w:ins w:id="418" w:author="Angela Quinn (NESO)" w:date="2024-10-18T17:28:00Z"/>
          <w:rFonts w:cs="Arial"/>
          <w:szCs w:val="24"/>
        </w:rPr>
      </w:pPr>
      <w:ins w:id="419" w:author="Angela Quinn (NESO)" w:date="2024-10-18T17:28: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407D70D" w14:textId="1B36E2C3" w:rsidR="00D64233" w:rsidRPr="00166438" w:rsidRDefault="37116F0E" w:rsidP="287DBB32">
      <w:pPr>
        <w:spacing w:after="240"/>
        <w:ind w:left="691" w:right="14"/>
        <w:jc w:val="both"/>
        <w:rPr>
          <w:ins w:id="420" w:author="Angela Quinn (NESO)" w:date="2024-10-18T17:28:00Z"/>
          <w:rFonts w:cs="Arial"/>
          <w:b/>
          <w:bCs/>
        </w:rPr>
      </w:pPr>
      <w:ins w:id="421" w:author="Angela Quinn (NESO)" w:date="2024-10-18T17:28:00Z">
        <w:r w:rsidRPr="287DBB32">
          <w:rPr>
            <w:rFonts w:cs="Arial"/>
          </w:rPr>
          <w:t>1.2.1.3</w:t>
        </w:r>
        <w:r w:rsidR="00D64233">
          <w:tab/>
        </w:r>
        <w:r w:rsidRPr="287DBB32">
          <w:rPr>
            <w:rFonts w:cs="Arial"/>
          </w:rPr>
          <w:t xml:space="preserve">the </w:t>
        </w:r>
        <w:r w:rsidRPr="287DBB32">
          <w:rPr>
            <w:rFonts w:cs="Arial"/>
            <w:b/>
            <w:bCs/>
          </w:rPr>
          <w:t>User</w:t>
        </w:r>
        <w:r w:rsidRPr="287DBB32">
          <w:rPr>
            <w:rFonts w:cs="Arial"/>
          </w:rPr>
          <w:t xml:space="preserve"> accepting the terms of the </w:t>
        </w:r>
        <w:r w:rsidRPr="287DBB32">
          <w:rPr>
            <w:rFonts w:cs="Arial"/>
            <w:b/>
            <w:bCs/>
          </w:rPr>
          <w:t>Gate 2 Offer</w:t>
        </w:r>
      </w:ins>
    </w:p>
    <w:p w14:paraId="3BD1CC5D" w14:textId="251432BE" w:rsidR="00D64233" w:rsidRPr="00166438" w:rsidRDefault="37116F0E" w:rsidP="287DBB32">
      <w:pPr>
        <w:spacing w:after="240"/>
        <w:ind w:left="691" w:right="14" w:hanging="691"/>
        <w:jc w:val="both"/>
        <w:rPr>
          <w:ins w:id="422" w:author="Angela Quinn (NESO)" w:date="2024-10-18T17:28:00Z"/>
          <w:rFonts w:cs="Arial"/>
        </w:rPr>
      </w:pPr>
      <w:ins w:id="423" w:author="Angela Quinn (NESO)" w:date="2024-10-18T17:28:00Z">
        <w:r w:rsidRPr="287DBB32">
          <w:rPr>
            <w:rFonts w:cs="Arial"/>
          </w:rPr>
          <w:t>1.2.2</w:t>
        </w:r>
        <w:r w:rsidR="00D64233">
          <w:tab/>
        </w:r>
        <w:r w:rsidRPr="287DBB32">
          <w:rPr>
            <w:rFonts w:cs="Arial"/>
          </w:rPr>
          <w:t xml:space="preserve">The parties agree that until the </w:t>
        </w:r>
        <w:r w:rsidRPr="287DBB32">
          <w:rPr>
            <w:rFonts w:cs="Arial"/>
            <w:b/>
            <w:bCs/>
          </w:rPr>
          <w:t>Gate 2 Date</w:t>
        </w:r>
        <w:r w:rsidRPr="287DBB32">
          <w:rPr>
            <w:rFonts w:cs="Arial"/>
          </w:rPr>
          <w:t xml:space="preserve">, the </w:t>
        </w:r>
        <w:proofErr w:type="gramStart"/>
        <w:r w:rsidRPr="287DBB32">
          <w:rPr>
            <w:rFonts w:cs="Arial"/>
          </w:rPr>
          <w:t>rights</w:t>
        </w:r>
        <w:proofErr w:type="gramEnd"/>
        <w:r w:rsidRPr="287DBB32">
          <w:rPr>
            <w:rFonts w:cs="Arial"/>
          </w:rPr>
          <w:t xml:space="preserve"> and obligations of each party pursuant to this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 and Clause 13</w:t>
        </w:r>
      </w:ins>
      <w:ins w:id="424" w:author="Angela Quinn (NESO)" w:date="2024-10-28T02:10:00Z">
        <w:r w:rsidR="423F2CC4" w:rsidRPr="287DBB32">
          <w:rPr>
            <w:rFonts w:cs="Arial"/>
          </w:rPr>
          <w:t xml:space="preserve"> </w:t>
        </w:r>
        <w:r w:rsidR="423F2CC4" w:rsidRPr="009525FD">
          <w:rPr>
            <w:rFonts w:cs="Arial"/>
            <w:i/>
            <w:iCs/>
          </w:rPr>
          <w:t>– and any other provisions that the parties agree are appropriate</w:t>
        </w:r>
      </w:ins>
      <w:ins w:id="425" w:author="Angela Quinn (NESO)" w:date="2024-10-18T17:28:00Z">
        <w:r w:rsidRPr="287DBB32">
          <w:rPr>
            <w:rFonts w:cs="Arial"/>
            <w:b/>
            <w:bCs/>
          </w:rPr>
          <w:t xml:space="preserve">) </w:t>
        </w:r>
        <w:r w:rsidRPr="287DBB32">
          <w:rPr>
            <w:rFonts w:cs="Arial"/>
          </w:rPr>
          <w:t>and the</w:t>
        </w:r>
        <w:r w:rsidRPr="287DBB32">
          <w:rPr>
            <w:rFonts w:cs="Arial"/>
            <w:b/>
            <w:bCs/>
          </w:rPr>
          <w:t xml:space="preserve"> [Bilateral Connection Agreement] </w:t>
        </w:r>
        <w:r w:rsidRPr="287DBB32">
          <w:rPr>
            <w:rFonts w:cs="Arial"/>
          </w:rPr>
          <w:t xml:space="preserve">shall be suspended. </w:t>
        </w:r>
      </w:ins>
    </w:p>
    <w:p w14:paraId="7A99DFED" w14:textId="544D5200" w:rsidR="00D64233" w:rsidRPr="00166438" w:rsidRDefault="37116F0E" w:rsidP="287DBB32">
      <w:pPr>
        <w:spacing w:after="240"/>
        <w:ind w:left="691" w:right="14" w:hanging="691"/>
        <w:jc w:val="both"/>
        <w:rPr>
          <w:ins w:id="426" w:author="Angela Quinn (NESO)" w:date="2024-10-18T17:28:00Z"/>
          <w:rFonts w:cs="Arial"/>
        </w:rPr>
      </w:pPr>
      <w:ins w:id="427" w:author="Angela Quinn (NESO)" w:date="2024-10-18T17:28:00Z">
        <w:r w:rsidRPr="5BF6F6EF">
          <w:rPr>
            <w:rFonts w:cs="Arial"/>
          </w:rPr>
          <w:t>1.2.3</w:t>
        </w:r>
        <w:r w:rsidR="00D64233">
          <w:tab/>
        </w:r>
      </w:ins>
      <w:ins w:id="428" w:author="Angela Quinn (NESO)" w:date="2024-10-28T02:11:00Z">
        <w:r w:rsidR="05849FA4" w:rsidRPr="5BF6F6EF">
          <w:rPr>
            <w:rFonts w:cs="Arial"/>
          </w:rPr>
          <w:t>[</w:t>
        </w:r>
      </w:ins>
      <w:ins w:id="429" w:author="Angela Quinn (NESO)" w:date="2024-10-18T17:28: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Appendix [O] to this </w:t>
        </w:r>
        <w:r w:rsidRPr="5BF6F6EF">
          <w:rPr>
            <w:rFonts w:cs="Arial"/>
            <w:b/>
            <w:bCs/>
          </w:rPr>
          <w:t>Construction Agreement</w:t>
        </w:r>
        <w:r w:rsidRPr="5BF6F6EF">
          <w:rPr>
            <w:rFonts w:cs="Arial"/>
          </w:rPr>
          <w:t xml:space="preserve"> being a proposed </w:t>
        </w:r>
        <w:r w:rsidRPr="5BF6F6EF">
          <w:rPr>
            <w:rFonts w:cs="Arial"/>
            <w:b/>
            <w:bCs/>
          </w:rPr>
          <w:t>Connection Site</w:t>
        </w:r>
      </w:ins>
      <w:ins w:id="430" w:author="Angela Quinn (NESO)" w:date="2024-10-28T02:41:00Z">
        <w:r w:rsidR="7BDDAFEF" w:rsidRPr="009525FD">
          <w:rPr>
            <w:rFonts w:cs="Arial"/>
          </w:rPr>
          <w:t>,</w:t>
        </w:r>
      </w:ins>
      <w:ins w:id="431" w:author="Angela Quinn (NESO)" w:date="2024-10-18T17:28:00Z">
        <w:r w:rsidRPr="5BF6F6EF">
          <w:rPr>
            <w:rFonts w:cs="Arial"/>
            <w:b/>
            <w:bCs/>
          </w:rPr>
          <w:t xml:space="preserve"> </w:t>
        </w:r>
      </w:ins>
      <w:ins w:id="432" w:author="Angela Quinn (NESO)" w:date="2024-10-28T02:39:00Z">
        <w:r w:rsidR="054DBD31" w:rsidRPr="5BF6F6EF">
          <w:rPr>
            <w:rFonts w:cs="Arial"/>
            <w:b/>
            <w:bCs/>
          </w:rPr>
          <w:t>Comp</w:t>
        </w:r>
      </w:ins>
      <w:ins w:id="433" w:author="Angela Quinn (NESO)" w:date="2024-10-28T02:40:00Z">
        <w:r w:rsidR="054DBD31" w:rsidRPr="5BF6F6EF">
          <w:rPr>
            <w:rFonts w:cs="Arial"/>
            <w:b/>
            <w:bCs/>
          </w:rPr>
          <w:t xml:space="preserve">letion Date </w:t>
        </w:r>
      </w:ins>
      <w:ins w:id="434" w:author="Angela Quinn (NESO)" w:date="2024-10-28T02:13:00Z">
        <w:r w:rsidR="7C68A166" w:rsidRPr="009525FD">
          <w:rPr>
            <w:rFonts w:cs="Arial"/>
          </w:rPr>
          <w:t xml:space="preserve">and </w:t>
        </w:r>
      </w:ins>
      <w:ins w:id="435" w:author="Angela Quinn (NESO)" w:date="2024-10-28T02:40:00Z">
        <w:r w:rsidR="7260D397" w:rsidRPr="5BF6F6EF">
          <w:rPr>
            <w:rFonts w:cs="Arial"/>
          </w:rPr>
          <w:t xml:space="preserve">requested </w:t>
        </w:r>
      </w:ins>
      <w:ins w:id="436" w:author="Angela Quinn (NESO)" w:date="2024-10-28T02:41:00Z">
        <w:r w:rsidR="569849D0" w:rsidRPr="5BF6F6EF">
          <w:rPr>
            <w:rFonts w:cs="Arial"/>
          </w:rPr>
          <w:t>[</w:t>
        </w:r>
      </w:ins>
      <w:ins w:id="437" w:author="Angela Quinn (NESO)" w:date="2024-10-28T02:13:00Z">
        <w:r w:rsidR="7C68A166" w:rsidRPr="009525FD">
          <w:rPr>
            <w:rFonts w:cs="Arial"/>
          </w:rPr>
          <w:t>capacity]</w:t>
        </w:r>
        <w:r w:rsidR="7C68A166" w:rsidRPr="5BF6F6EF">
          <w:rPr>
            <w:rFonts w:cs="Arial"/>
            <w:b/>
            <w:bCs/>
          </w:rPr>
          <w:t xml:space="preserve"> </w:t>
        </w:r>
      </w:ins>
      <w:ins w:id="438" w:author="Angela Quinn (NESO)" w:date="2024-10-18T17:28:00Z">
        <w:r w:rsidRPr="5BF6F6EF">
          <w:rPr>
            <w:rFonts w:cs="Arial"/>
          </w:rPr>
          <w:t xml:space="preserve">are indicative only prior to the </w:t>
        </w:r>
        <w:r w:rsidRPr="5BF6F6EF">
          <w:rPr>
            <w:rFonts w:cs="Arial"/>
            <w:b/>
            <w:bCs/>
          </w:rPr>
          <w:t>Gate 2 Date</w:t>
        </w:r>
        <w:r w:rsidRPr="5BF6F6EF">
          <w:rPr>
            <w:rFonts w:cs="Arial"/>
          </w:rPr>
          <w:t xml:space="preserve"> and shall not be binding on the parties or confer any commitment  by </w:t>
        </w:r>
        <w:r w:rsidRPr="5BF6F6EF">
          <w:rPr>
            <w:rFonts w:cs="Arial"/>
            <w:b/>
            <w:bCs/>
          </w:rPr>
          <w:t>The Company</w:t>
        </w:r>
      </w:ins>
      <w:ins w:id="439" w:author="Angela Quinn (NESO)" w:date="2024-10-28T02:22:00Z">
        <w:r w:rsidR="0010DD35" w:rsidRPr="5BF6F6EF">
          <w:rPr>
            <w:rFonts w:cs="Arial"/>
          </w:rPr>
          <w:t xml:space="preserve"> to the </w:t>
        </w:r>
        <w:r w:rsidR="0010DD35" w:rsidRPr="5BF6F6EF">
          <w:rPr>
            <w:rFonts w:cs="Arial"/>
            <w:b/>
            <w:bCs/>
          </w:rPr>
          <w:t>Connection Site</w:t>
        </w:r>
      </w:ins>
      <w:ins w:id="440" w:author="Angela Quinn (NESO)" w:date="2024-10-28T02:41:00Z">
        <w:r w:rsidR="662A32B7" w:rsidRPr="009525FD">
          <w:rPr>
            <w:rFonts w:cs="Arial"/>
          </w:rPr>
          <w:t>,</w:t>
        </w:r>
      </w:ins>
      <w:ins w:id="441" w:author="Angela Quinn (NESO)" w:date="2024-10-28T02:22:00Z">
        <w:r w:rsidR="0010DD35" w:rsidRPr="5BF6F6EF">
          <w:rPr>
            <w:rFonts w:cs="Arial"/>
          </w:rPr>
          <w:t xml:space="preserve"> </w:t>
        </w:r>
      </w:ins>
      <w:ins w:id="442" w:author="Angela Quinn (NESO)" w:date="2024-10-28T02:40:00Z">
        <w:r w:rsidR="14859AEC" w:rsidRPr="009525FD">
          <w:rPr>
            <w:rFonts w:cs="Arial"/>
            <w:b/>
            <w:bCs/>
          </w:rPr>
          <w:t>Completion Date</w:t>
        </w:r>
      </w:ins>
      <w:ins w:id="443" w:author="Angela Quinn (NESO)" w:date="2024-10-28T02:22:00Z">
        <w:r w:rsidR="0010DD35" w:rsidRPr="5BF6F6EF">
          <w:rPr>
            <w:rFonts w:cs="Arial"/>
          </w:rPr>
          <w:t xml:space="preserve"> or requested [capacity] </w:t>
        </w:r>
      </w:ins>
      <w:ins w:id="444" w:author="Angela Quinn (NESO)" w:date="2024-10-18T17:28: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445" w:author="Angela Quinn (NESO)" w:date="2024-10-28T02:11:00Z">
        <w:r w:rsidR="5F140B48" w:rsidRPr="5BF6F6EF">
          <w:rPr>
            <w:rFonts w:cs="Arial"/>
          </w:rPr>
          <w:t xml:space="preserve"> </w:t>
        </w:r>
        <w:r w:rsidR="5F140B48" w:rsidRPr="009525FD">
          <w:rPr>
            <w:rFonts w:cs="Arial"/>
            <w:i/>
            <w:iCs/>
          </w:rPr>
          <w:t>– no reservation</w:t>
        </w:r>
        <w:r w:rsidR="5F140B48" w:rsidRPr="5BF6F6EF">
          <w:rPr>
            <w:rFonts w:cs="Arial"/>
          </w:rPr>
          <w:t>]</w:t>
        </w:r>
      </w:ins>
      <w:ins w:id="446" w:author="Angela Quinn (NESO)" w:date="2024-10-28T02:13:00Z">
        <w:r w:rsidR="4C4D356D" w:rsidRPr="5BF6F6EF">
          <w:rPr>
            <w:rFonts w:cs="Arial"/>
          </w:rPr>
          <w:t xml:space="preserve"> [The parties further agree that the </w:t>
        </w:r>
        <w:r w:rsidR="4C4D356D" w:rsidRPr="5BF6F6EF">
          <w:rPr>
            <w:rFonts w:cs="Arial"/>
            <w:b/>
            <w:bCs/>
          </w:rPr>
          <w:t>Connection Site</w:t>
        </w:r>
        <w:r w:rsidR="4C4D356D" w:rsidRPr="5BF6F6EF">
          <w:rPr>
            <w:rFonts w:cs="Arial"/>
          </w:rPr>
          <w:t xml:space="preserve"> and </w:t>
        </w:r>
        <w:r w:rsidR="4C4D356D" w:rsidRPr="5BF6F6EF">
          <w:rPr>
            <w:rFonts w:cs="Arial"/>
            <w:b/>
            <w:bCs/>
          </w:rPr>
          <w:t>Completion Date</w:t>
        </w:r>
        <w:r w:rsidR="4C4D356D" w:rsidRPr="5BF6F6EF">
          <w:rPr>
            <w:rFonts w:cs="Arial"/>
          </w:rPr>
          <w:t xml:space="preserve"> and [capacity] as set out in Appendix [O][P] to this </w:t>
        </w:r>
        <w:r w:rsidR="4C4D356D" w:rsidRPr="5BF6F6EF">
          <w:rPr>
            <w:rFonts w:cs="Arial"/>
            <w:b/>
            <w:bCs/>
          </w:rPr>
          <w:t>Construction Agreement</w:t>
        </w:r>
        <w:r w:rsidR="4C4D356D" w:rsidRPr="5BF6F6EF">
          <w:rPr>
            <w:rFonts w:cs="Arial"/>
          </w:rPr>
          <w:t xml:space="preserve"> have been </w:t>
        </w:r>
        <w:r w:rsidR="4C4D356D" w:rsidRPr="5BF6F6EF">
          <w:rPr>
            <w:rFonts w:cs="Arial"/>
            <w:b/>
            <w:bCs/>
          </w:rPr>
          <w:t>Reserved</w:t>
        </w:r>
        <w:r w:rsidR="4C4D356D" w:rsidRPr="5BF6F6EF">
          <w:rPr>
            <w:rFonts w:cs="Arial"/>
          </w:rPr>
          <w:t xml:space="preserve"> for the purposes of this connection/use of system and any </w:t>
        </w:r>
        <w:r w:rsidR="4C4D356D" w:rsidRPr="5BF6F6EF">
          <w:rPr>
            <w:rFonts w:cs="Arial"/>
            <w:b/>
            <w:bCs/>
          </w:rPr>
          <w:t>Gate 2 Offer</w:t>
        </w:r>
        <w:r w:rsidR="4C4D356D" w:rsidRPr="5BF6F6EF">
          <w:rPr>
            <w:rFonts w:cs="Arial"/>
          </w:rPr>
          <w:t xml:space="preserve"> will reflect this </w:t>
        </w:r>
      </w:ins>
      <w:ins w:id="447" w:author="Angela Quinn (NESO)" w:date="2024-10-28T02:27:00Z">
        <w:r w:rsidR="60AAB0C6" w:rsidRPr="5BF6F6EF">
          <w:rPr>
            <w:rFonts w:cs="Arial"/>
          </w:rPr>
          <w:t xml:space="preserve">position </w:t>
        </w:r>
      </w:ins>
      <w:ins w:id="448" w:author="Angela Quinn (NESO)" w:date="2024-10-28T02:13:00Z">
        <w:r w:rsidR="4C4D356D" w:rsidRPr="5BF6F6EF">
          <w:rPr>
            <w:rFonts w:cs="Arial"/>
          </w:rPr>
          <w:t>and the</w:t>
        </w:r>
      </w:ins>
      <w:ins w:id="449" w:author="Angela Quinn (NESO)" w:date="2024-10-28T02:27:00Z">
        <w:r w:rsidR="33EA95BD" w:rsidRPr="5BF6F6EF">
          <w:rPr>
            <w:rFonts w:cs="Arial"/>
          </w:rPr>
          <w:t xml:space="preserve"> requested</w:t>
        </w:r>
      </w:ins>
      <w:ins w:id="450" w:author="Angela Quinn (NESO)" w:date="2024-10-28T02:13:00Z">
        <w:r w:rsidR="4C4D356D" w:rsidRPr="5BF6F6EF">
          <w:rPr>
            <w:rFonts w:cs="Arial"/>
          </w:rPr>
          <w:t xml:space="preserve"> [capacity] provided that the </w:t>
        </w:r>
        <w:r w:rsidR="4C4D356D" w:rsidRPr="5BF6F6EF">
          <w:rPr>
            <w:rFonts w:cs="Arial"/>
            <w:b/>
            <w:bCs/>
          </w:rPr>
          <w:t>Gate 2 Application</w:t>
        </w:r>
        <w:r w:rsidR="4C4D356D" w:rsidRPr="5BF6F6EF">
          <w:rPr>
            <w:rFonts w:cs="Arial"/>
          </w:rPr>
          <w:t xml:space="preserve"> is made prior to the </w:t>
        </w:r>
        <w:r w:rsidR="4C4D356D" w:rsidRPr="5BF6F6EF">
          <w:rPr>
            <w:rFonts w:cs="Arial"/>
            <w:b/>
            <w:bCs/>
          </w:rPr>
          <w:t xml:space="preserve">Reservation Expiry Date </w:t>
        </w:r>
        <w:r w:rsidR="4C4D356D" w:rsidRPr="5BF6F6EF">
          <w:rPr>
            <w:rFonts w:cs="Arial"/>
          </w:rPr>
          <w:t>and the</w:t>
        </w:r>
        <w:r w:rsidR="4C4D356D" w:rsidRPr="5BF6F6EF">
          <w:rPr>
            <w:rFonts w:cs="Arial"/>
            <w:b/>
            <w:bCs/>
          </w:rPr>
          <w:t xml:space="preserve"> Gate 2 Offer</w:t>
        </w:r>
        <w:r w:rsidR="4C4D356D" w:rsidRPr="5BF6F6EF">
          <w:rPr>
            <w:rFonts w:cs="Arial"/>
          </w:rPr>
          <w:t xml:space="preserve"> is accepted- reservation only]</w:t>
        </w:r>
      </w:ins>
      <w:ins w:id="451" w:author="Angela Quinn (NESO)" w:date="2024-10-18T17:28:00Z">
        <w:r w:rsidRPr="5BF6F6EF">
          <w:rPr>
            <w:rFonts w:cs="Arial"/>
          </w:rPr>
          <w:t xml:space="preserve">. </w:t>
        </w:r>
      </w:ins>
    </w:p>
    <w:p w14:paraId="7C30869F" w14:textId="36A47F95" w:rsidR="00D64233" w:rsidRPr="00166438" w:rsidRDefault="00D64233" w:rsidP="00D64233">
      <w:pPr>
        <w:spacing w:after="240"/>
        <w:ind w:left="672" w:right="14" w:hanging="672"/>
        <w:jc w:val="both"/>
        <w:rPr>
          <w:ins w:id="452" w:author="Angela Quinn (NESO)" w:date="2024-10-18T17:28:00Z"/>
          <w:rFonts w:cs="Arial"/>
          <w:szCs w:val="24"/>
        </w:rPr>
      </w:pPr>
      <w:ins w:id="453" w:author="Angela Quinn (NESO)" w:date="2024-10-18T17:28:00Z">
        <w:r w:rsidRPr="00166438">
          <w:rPr>
            <w:rFonts w:cs="Arial"/>
            <w:szCs w:val="24"/>
          </w:rPr>
          <w:t>1.2.4</w:t>
        </w:r>
        <w:r w:rsidRPr="00166438">
          <w:rPr>
            <w:rFonts w:cs="Arial"/>
            <w:szCs w:val="24"/>
          </w:rPr>
          <w:tab/>
          <w:t xml:space="preserve">At any time prior to the </w:t>
        </w:r>
        <w:r w:rsidRPr="00166438">
          <w:rPr>
            <w:rFonts w:cs="Arial"/>
            <w:b/>
            <w:bCs/>
            <w:szCs w:val="24"/>
          </w:rPr>
          <w:t>Gate 2 Date</w:t>
        </w:r>
        <w:r w:rsidRPr="00166438">
          <w:rPr>
            <w:rFonts w:cs="Arial"/>
            <w:szCs w:val="24"/>
          </w:rPr>
          <w:t>, the</w:t>
        </w:r>
        <w:r w:rsidRPr="00166438">
          <w:rPr>
            <w:rFonts w:cs="Arial"/>
            <w:b/>
            <w:bCs/>
            <w:szCs w:val="24"/>
          </w:rPr>
          <w:t xml:space="preserve"> User </w:t>
        </w:r>
        <w:r w:rsidRPr="00166438">
          <w:rPr>
            <w:rFonts w:cs="Arial"/>
            <w:szCs w:val="24"/>
          </w:rPr>
          <w:t xml:space="preserve">shall have the right to terminate this </w:t>
        </w:r>
        <w:r w:rsidRPr="00166438">
          <w:rPr>
            <w:rFonts w:cs="Arial"/>
            <w:b/>
            <w:bCs/>
            <w:szCs w:val="24"/>
          </w:rPr>
          <w:t>Connection Agreement</w:t>
        </w:r>
        <w:r w:rsidRPr="00166438">
          <w:rPr>
            <w:rFonts w:cs="Arial"/>
            <w:szCs w:val="24"/>
          </w:rPr>
          <w:t xml:space="preserve"> by written notice to </w:t>
        </w:r>
        <w:r w:rsidRPr="00166438">
          <w:rPr>
            <w:rFonts w:cs="Arial"/>
            <w:b/>
            <w:bCs/>
            <w:szCs w:val="24"/>
          </w:rPr>
          <w:t>The Company</w:t>
        </w:r>
        <w:r w:rsidRPr="00166438">
          <w:rPr>
            <w:rFonts w:cs="Arial"/>
            <w:szCs w:val="24"/>
          </w:rPr>
          <w:t xml:space="preserve"> without any liability for any </w:t>
        </w:r>
      </w:ins>
      <w:ins w:id="454" w:author="Angela Quinn (NESO)" w:date="2024-10-18T17:42:00Z">
        <w:r w:rsidR="002130D3">
          <w:rPr>
            <w:rFonts w:cs="Arial"/>
            <w:b/>
            <w:bCs/>
            <w:szCs w:val="24"/>
          </w:rPr>
          <w:t>Final Sums</w:t>
        </w:r>
      </w:ins>
      <w:ins w:id="455" w:author="Angela Quinn (NESO)" w:date="2024-10-18T17:30:00Z">
        <w:r w:rsidR="003D7F5A" w:rsidRPr="003D7F5A">
          <w:rPr>
            <w:rFonts w:cs="Arial"/>
            <w:szCs w:val="24"/>
          </w:rPr>
          <w:t>.</w:t>
        </w:r>
        <w:r w:rsidR="003D7F5A">
          <w:rPr>
            <w:rFonts w:cs="Arial"/>
            <w:b/>
            <w:bCs/>
            <w:szCs w:val="24"/>
          </w:rPr>
          <w:t xml:space="preserve"> </w:t>
        </w:r>
      </w:ins>
      <w:ins w:id="456" w:author="Angela Quinn (NESO)" w:date="2024-10-18T17:28:00Z">
        <w:r w:rsidRPr="00166438">
          <w:rPr>
            <w:rFonts w:cs="Arial"/>
            <w:szCs w:val="24"/>
          </w:rPr>
          <w:t xml:space="preserve">This right to terminate shall expire with effect from the </w:t>
        </w:r>
        <w:r w:rsidRPr="00166438">
          <w:rPr>
            <w:rFonts w:cs="Arial"/>
            <w:b/>
            <w:bCs/>
            <w:szCs w:val="24"/>
          </w:rPr>
          <w:t>Gate 2 Date</w:t>
        </w:r>
        <w:r w:rsidRPr="00166438">
          <w:rPr>
            <w:rFonts w:cs="Arial"/>
            <w:szCs w:val="24"/>
          </w:rPr>
          <w:t>.</w:t>
        </w:r>
      </w:ins>
    </w:p>
    <w:p w14:paraId="6CA987F5" w14:textId="77777777" w:rsidR="00D64233" w:rsidRPr="00166438" w:rsidRDefault="00D64233" w:rsidP="00D64233">
      <w:pPr>
        <w:spacing w:after="240"/>
        <w:ind w:left="691" w:right="14" w:hanging="691"/>
        <w:jc w:val="both"/>
        <w:rPr>
          <w:ins w:id="457" w:author="Angela Quinn (NESO)" w:date="2024-10-18T17:28:00Z"/>
          <w:rFonts w:cs="Arial"/>
          <w:szCs w:val="24"/>
        </w:rPr>
      </w:pPr>
      <w:ins w:id="458" w:author="Angela Quinn (NESO)" w:date="2024-10-18T17:28:00Z">
        <w:r w:rsidRPr="00166438">
          <w:rPr>
            <w:rFonts w:cs="Arial"/>
            <w:szCs w:val="24"/>
          </w:rPr>
          <w:t>1.2.5</w:t>
        </w:r>
        <w:r w:rsidRPr="00166438">
          <w:rPr>
            <w:rFonts w:cs="Arial"/>
            <w:szCs w:val="24"/>
          </w:rPr>
          <w:tab/>
        </w:r>
        <w:r w:rsidRPr="00166438">
          <w:rPr>
            <w:rFonts w:cs="Arial"/>
            <w:szCs w:val="24"/>
          </w:rPr>
          <w:tab/>
          <w:t>With effect from the [</w:t>
        </w:r>
        <w:r w:rsidRPr="00166438">
          <w:rPr>
            <w:rFonts w:cs="Arial"/>
            <w:b/>
            <w:bCs/>
            <w:szCs w:val="24"/>
          </w:rPr>
          <w:t>Gate 2 Date</w:t>
        </w:r>
        <w:r w:rsidRPr="00166438">
          <w:rPr>
            <w:rFonts w:cs="Arial"/>
            <w:szCs w:val="24"/>
          </w:rPr>
          <w:t>]</w:t>
        </w:r>
        <w:r w:rsidRPr="00166438" w:rsidDel="008B710B">
          <w:rPr>
            <w:rFonts w:cs="Arial"/>
            <w:szCs w:val="24"/>
          </w:rPr>
          <w:t xml:space="preserve"> </w:t>
        </w:r>
        <w:r w:rsidRPr="00166438">
          <w:rPr>
            <w:rFonts w:cs="Arial"/>
            <w:szCs w:val="24"/>
          </w:rPr>
          <w:t xml:space="preserve">the provisions of this </w:t>
        </w:r>
        <w:r w:rsidRPr="00166438">
          <w:rPr>
            <w:rFonts w:cs="Arial"/>
            <w:b/>
            <w:bCs/>
            <w:szCs w:val="24"/>
          </w:rPr>
          <w:t>Construction</w:t>
        </w:r>
        <w:r w:rsidRPr="00166438">
          <w:rPr>
            <w:rFonts w:cs="Arial"/>
            <w:szCs w:val="24"/>
          </w:rPr>
          <w:t xml:space="preserve"> </w:t>
        </w:r>
        <w:r w:rsidRPr="00166438">
          <w:rPr>
            <w:rFonts w:cs="Arial"/>
            <w:b/>
            <w:bCs/>
            <w:szCs w:val="24"/>
          </w:rPr>
          <w:t>Agreement</w:t>
        </w:r>
        <w:r w:rsidRPr="00166438">
          <w:rPr>
            <w:rFonts w:cs="Arial"/>
            <w:szCs w:val="24"/>
          </w:rPr>
          <w:t>, as amended by the [</w:t>
        </w:r>
        <w:r w:rsidRPr="00166438">
          <w:rPr>
            <w:rFonts w:cs="Arial"/>
            <w:b/>
            <w:bCs/>
            <w:szCs w:val="24"/>
          </w:rPr>
          <w:t>Gate 2 Offer</w:t>
        </w:r>
        <w:r w:rsidRPr="00166438">
          <w:rPr>
            <w:rFonts w:cs="Arial"/>
            <w:szCs w:val="24"/>
          </w:rPr>
          <w:t>]</w:t>
        </w:r>
        <w:r w:rsidRPr="00166438" w:rsidDel="008B710B">
          <w:rPr>
            <w:rFonts w:cs="Arial"/>
            <w:b/>
            <w:bCs/>
            <w:szCs w:val="24"/>
          </w:rPr>
          <w:t xml:space="preserve"> </w:t>
        </w:r>
        <w:r w:rsidRPr="00166438">
          <w:rPr>
            <w:rFonts w:cs="Arial"/>
            <w:szCs w:val="24"/>
          </w:rPr>
          <w:t xml:space="preserve">by agreement of the parties, shall be in full force and effect. </w:t>
        </w:r>
      </w:ins>
    </w:p>
    <w:p w14:paraId="60DC0931" w14:textId="573B5744" w:rsidR="00D64233" w:rsidRDefault="37116F0E" w:rsidP="287DBB32">
      <w:pPr>
        <w:spacing w:after="240"/>
        <w:ind w:left="691" w:right="14" w:hanging="691"/>
        <w:jc w:val="both"/>
        <w:rPr>
          <w:ins w:id="459" w:author="Angela Quinn (NESO)" w:date="2024-10-18T17:28:00Z"/>
          <w:rFonts w:cs="Arial"/>
        </w:rPr>
      </w:pPr>
      <w:ins w:id="460" w:author="Angela Quinn (NESO)" w:date="2024-10-18T17:28:00Z">
        <w:r w:rsidRPr="287DBB32">
          <w:rPr>
            <w:rFonts w:cs="Arial"/>
          </w:rPr>
          <w:t>1.2.5</w:t>
        </w:r>
        <w:r w:rsidR="00D64233">
          <w:tab/>
        </w:r>
        <w:r w:rsidRPr="287DBB32">
          <w:rPr>
            <w:rFonts w:cs="Arial"/>
          </w:rPr>
          <w:t>With effect from the [</w:t>
        </w:r>
        <w:r w:rsidRPr="009525FD">
          <w:rPr>
            <w:rFonts w:cs="Arial"/>
            <w:b/>
            <w:bCs/>
          </w:rPr>
          <w:t>Gate 2 Date</w:t>
        </w:r>
        <w:r w:rsidRPr="287DBB32">
          <w:rPr>
            <w:rFonts w:cs="Arial"/>
          </w:rPr>
          <w:t xml:space="preserve">] the provisions of this </w:t>
        </w:r>
        <w:r w:rsidRPr="009525FD">
          <w:rPr>
            <w:rFonts w:cs="Arial"/>
            <w:b/>
            <w:bCs/>
          </w:rPr>
          <w:t>Construction Agreement</w:t>
        </w:r>
        <w:r w:rsidRPr="287DBB32">
          <w:rPr>
            <w:rFonts w:cs="Arial"/>
          </w:rPr>
          <w:t>, as amended by the [</w:t>
        </w:r>
        <w:r w:rsidRPr="009525FD">
          <w:rPr>
            <w:rFonts w:cs="Arial"/>
            <w:b/>
            <w:bCs/>
          </w:rPr>
          <w:t>Gate 2 Offer]</w:t>
        </w:r>
        <w:r w:rsidRPr="287DBB32">
          <w:rPr>
            <w:rFonts w:cs="Arial"/>
          </w:rPr>
          <w:t xml:space="preserve"> by agreement of the parties, shall be in full force and effect.</w:t>
        </w:r>
      </w:ins>
    </w:p>
    <w:p w14:paraId="61A50D80" w14:textId="34BA0EF1"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r w:rsidR="0046383A" w:rsidRPr="00FA79BF">
        <w:rPr>
          <w:rFonts w:ascii="Arial" w:hAnsi="Arial" w:cs="Arial"/>
          <w:b/>
          <w:szCs w:val="24"/>
        </w:rPr>
        <w:t>The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In the event of:-</w:t>
      </w:r>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as a consequence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as part of Final Sums:-</w:t>
      </w:r>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06A845A5" w:rsidR="0046383A" w:rsidRPr="00FA79BF" w:rsidRDefault="0046383A">
      <w:pPr>
        <w:pStyle w:val="clauseindent"/>
        <w:ind w:left="1440"/>
        <w:jc w:val="both"/>
        <w:rPr>
          <w:rFonts w:ascii="Arial" w:hAnsi="Arial" w:cs="Arial"/>
          <w:b/>
          <w:bCs/>
        </w:rPr>
      </w:pPr>
      <w:r w:rsidRPr="22C7900F">
        <w:rPr>
          <w:rFonts w:ascii="Arial" w:hAnsi="Arial" w:cs="Arial"/>
        </w:rPr>
        <w:t xml:space="preserve">in seeking and obtaining the </w:t>
      </w:r>
      <w:r w:rsidRPr="22C7900F">
        <w:rPr>
          <w:rFonts w:ascii="Arial" w:hAnsi="Arial" w:cs="Arial"/>
          <w:b/>
          <w:bCs/>
        </w:rPr>
        <w:t>Consents</w:t>
      </w:r>
      <w:r w:rsidRPr="22C7900F">
        <w:rPr>
          <w:rFonts w:ascii="Arial" w:hAnsi="Arial" w:cs="Arial"/>
        </w:rPr>
        <w:t xml:space="preserve"> the subject of Clause 2.2 of this </w:t>
      </w:r>
      <w:r w:rsidRPr="22C7900F">
        <w:rPr>
          <w:rFonts w:ascii="Arial" w:hAnsi="Arial" w:cs="Arial"/>
          <w:b/>
          <w:bCs/>
        </w:rPr>
        <w:t xml:space="preserve">Construction </w:t>
      </w:r>
      <w:r w:rsidRPr="22C7900F">
        <w:rPr>
          <w:rFonts w:ascii="Arial" w:hAnsi="Arial" w:cs="Arial"/>
        </w:rPr>
        <w:t xml:space="preserve">excluding any costs associated with </w:t>
      </w:r>
      <w:r w:rsidRPr="00671402">
        <w:rPr>
          <w:rFonts w:ascii="Arial" w:hAnsi="Arial" w:cs="Arial"/>
        </w:rPr>
        <w:t xml:space="preserve">the  </w:t>
      </w:r>
      <w:r w:rsidR="1082437B"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the works specified in Part 2 of Appendix H</w:t>
      </w:r>
      <w:r w:rsidRPr="22C7900F">
        <w:rPr>
          <w:rFonts w:ascii="Arial" w:hAnsi="Arial" w:cs="Arial"/>
        </w:rPr>
        <w:t xml:space="preserve">.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w:t>
      </w:r>
      <w:proofErr w:type="gramStart"/>
      <w:r w:rsidRPr="00FA79BF">
        <w:rPr>
          <w:rFonts w:ascii="Arial" w:hAnsi="Arial" w:cs="Arial"/>
          <w:szCs w:val="24"/>
        </w:rPr>
        <w:t>out of pocket</w:t>
      </w:r>
      <w:proofErr w:type="gramEnd"/>
      <w:r w:rsidRPr="00FA79BF">
        <w:rPr>
          <w:rFonts w:ascii="Arial" w:hAnsi="Arial" w:cs="Arial"/>
          <w:szCs w:val="24"/>
        </w:rPr>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w:t>
      </w:r>
      <w:proofErr w:type="spellStart"/>
      <w:r w:rsidR="00C024B2">
        <w:rPr>
          <w:rFonts w:ascii="Arial" w:hAnsi="Arial" w:cs="Arial"/>
          <w:szCs w:val="24"/>
        </w:rPr>
        <w:t>feu</w:t>
      </w:r>
      <w:r w:rsidR="00D864F4">
        <w:rPr>
          <w:rFonts w:ascii="Arial" w:hAnsi="Arial" w:cs="Arial"/>
          <w:szCs w:val="24"/>
        </w:rPr>
        <w:t>hold</w:t>
      </w:r>
      <w:proofErr w:type="spellEnd"/>
      <w:r w:rsidR="00D864F4">
        <w:rPr>
          <w:rFonts w:ascii="Arial" w:hAnsi="Arial" w:cs="Arial"/>
          <w:szCs w:val="24"/>
        </w:rPr>
        <w:t xml:space="preserve">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w:t>
      </w:r>
      <w:proofErr w:type="gramStart"/>
      <w:r w:rsidRPr="00FA79BF">
        <w:rPr>
          <w:rFonts w:ascii="Arial" w:hAnsi="Arial" w:cs="Arial"/>
          <w:szCs w:val="24"/>
        </w:rPr>
        <w:t>twenty eight</w:t>
      </w:r>
      <w:proofErr w:type="gramEnd"/>
      <w:r w:rsidRPr="00FA79BF">
        <w:rPr>
          <w:rFonts w:ascii="Arial" w:hAnsi="Arial" w:cs="Arial"/>
          <w:szCs w:val="24"/>
        </w:rPr>
        <w:t xml:space="preserve">)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w:t>
      </w:r>
      <w:proofErr w:type="spellStart"/>
      <w:r w:rsidRPr="00FA79BF">
        <w:rPr>
          <w:rFonts w:ascii="Arial" w:hAnsi="Arial" w:cs="Arial"/>
          <w:szCs w:val="24"/>
        </w:rPr>
        <w:t>days notice</w:t>
      </w:r>
      <w:proofErr w:type="spellEnd"/>
      <w:r w:rsidRPr="00FA79BF">
        <w:rPr>
          <w:rFonts w:ascii="Arial" w:hAnsi="Arial" w:cs="Arial"/>
          <w:szCs w:val="24"/>
        </w:rPr>
        <w:t xml:space="preserv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proofErr w:type="gramStart"/>
      <w:r w:rsidRPr="00FA79BF">
        <w:rPr>
          <w:rFonts w:ascii="Arial" w:hAnsi="Arial" w:cs="Arial"/>
          <w:szCs w:val="24"/>
        </w:rPr>
        <w:t>and;</w:t>
      </w:r>
      <w:proofErr w:type="gramEnd"/>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proofErr w:type="gramStart"/>
      <w:r w:rsidRPr="00FA79BF">
        <w:rPr>
          <w:rFonts w:ascii="Arial" w:hAnsi="Arial" w:cs="Arial"/>
          <w:b/>
          <w:szCs w:val="24"/>
        </w:rPr>
        <w:t>Programme</w:t>
      </w:r>
      <w:proofErr w:type="gramEnd"/>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may be shall be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 xml:space="preserve">Third Party </w:t>
      </w:r>
      <w:proofErr w:type="gramStart"/>
      <w:r w:rsidRPr="00FA79BF">
        <w:rPr>
          <w:rFonts w:cs="Arial"/>
          <w:b/>
          <w:szCs w:val="24"/>
        </w:rPr>
        <w:t>Works</w:t>
      </w:r>
      <w:proofErr w:type="gramEnd"/>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Construction 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w:t>
      </w:r>
      <w:proofErr w:type="gramStart"/>
      <w:r w:rsidRPr="00FA79BF">
        <w:rPr>
          <w:rFonts w:cs="Arial"/>
          <w:szCs w:val="24"/>
        </w:rPr>
        <w:t>[  ]</w:t>
      </w:r>
      <w:proofErr w:type="gramEnd"/>
      <w:r w:rsidRPr="00FA79BF">
        <w:rPr>
          <w:rFonts w:cs="Arial"/>
          <w:szCs w:val="24"/>
        </w:rPr>
        <w:t xml:space="preserve">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w:t>
      </w:r>
      <w:proofErr w:type="gramStart"/>
      <w:r w:rsidRPr="00FA79BF">
        <w:rPr>
          <w:rFonts w:cs="Arial"/>
          <w:szCs w:val="24"/>
        </w:rPr>
        <w:t xml:space="preserve">  ]</w:t>
      </w:r>
      <w:proofErr w:type="gramEnd"/>
      <w:r w:rsidRPr="00FA79BF">
        <w:rPr>
          <w:rFonts w:cs="Arial"/>
          <w:szCs w:val="24"/>
        </w:rPr>
        <w:t xml:space="preserve">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on a daily basis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t>5</w:t>
      </w:r>
      <w:r w:rsidRPr="00044429">
        <w:rPr>
          <w:rFonts w:ascii="Arial" w:hAnsi="Arial" w:cs="Arial"/>
          <w:szCs w:val="24"/>
        </w:rPr>
        <w:tab/>
      </w:r>
      <w:proofErr w:type="gramStart"/>
      <w:r w:rsidRPr="00044429">
        <w:rPr>
          <w:rFonts w:ascii="Arial" w:hAnsi="Arial" w:cs="Arial"/>
          <w:szCs w:val="24"/>
        </w:rPr>
        <w:t>APPROVAL</w:t>
      </w:r>
      <w:proofErr w:type="gramEnd"/>
      <w:r w:rsidRPr="00044429">
        <w:rPr>
          <w:rFonts w:ascii="Arial" w:hAnsi="Arial" w:cs="Arial"/>
          <w:szCs w:val="24"/>
        </w:rPr>
        <w:t xml:space="preserve">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w:t>
      </w:r>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proofErr w:type="gramStart"/>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proofErr w:type="gramEnd"/>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w:t>
      </w:r>
      <w:proofErr w:type="gramStart"/>
      <w:r w:rsidRPr="00FA79BF">
        <w:rPr>
          <w:rFonts w:ascii="Arial" w:hAnsi="Arial" w:cs="Arial"/>
          <w:szCs w:val="24"/>
        </w:rPr>
        <w:t>are</w:t>
      </w:r>
      <w:proofErr w:type="gramEnd"/>
      <w:r w:rsidRPr="00FA79BF">
        <w:rPr>
          <w:rFonts w:ascii="Arial" w:hAnsi="Arial" w:cs="Arial"/>
          <w:szCs w:val="24"/>
        </w:rPr>
        <w:t xml:space="preserv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w:t>
      </w:r>
      <w:proofErr w:type="gramStart"/>
      <w:r w:rsidRPr="00FA79BF">
        <w:rPr>
          <w:rFonts w:ascii="Arial" w:hAnsi="Arial" w:cs="Arial"/>
          <w:szCs w:val="24"/>
        </w:rPr>
        <w:t xml:space="preserve">to </w:t>
      </w:r>
      <w:r w:rsidR="00480AB6">
        <w:rPr>
          <w:rFonts w:ascii="Arial" w:hAnsi="Arial" w:cs="Arial"/>
          <w:szCs w:val="24"/>
        </w:rPr>
        <w:t xml:space="preserve"> them</w:t>
      </w:r>
      <w:proofErr w:type="gramEnd"/>
      <w:r w:rsidR="00480AB6">
        <w:rPr>
          <w:rFonts w:ascii="Arial" w:hAnsi="Arial" w:cs="Arial"/>
          <w:szCs w:val="24"/>
        </w:rPr>
        <w:t xml:space="preserve">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submission  of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04859515" w:rsidR="0046383A" w:rsidRDefault="0046383A" w:rsidP="22C7900F">
      <w:pPr>
        <w:pStyle w:val="clauseindent"/>
        <w:ind w:left="709" w:hanging="709"/>
        <w:jc w:val="both"/>
        <w:rPr>
          <w:ins w:id="461" w:author="Angela Quinn (NESO)" w:date="2024-10-18T17:54:00Z"/>
          <w:rFonts w:ascii="Arial" w:hAnsi="Arial" w:cs="Arial"/>
        </w:rPr>
      </w:pPr>
      <w:r w:rsidRPr="22C7900F">
        <w:rPr>
          <w:rFonts w:ascii="Arial" w:hAnsi="Arial" w:cs="Arial"/>
        </w:rPr>
        <w:t>7.1</w:t>
      </w:r>
      <w:r>
        <w:tab/>
      </w:r>
      <w:r w:rsidRPr="22C7900F">
        <w:rPr>
          <w:rFonts w:ascii="Arial" w:hAnsi="Arial" w:cs="Arial"/>
          <w:b/>
          <w:bCs/>
        </w:rPr>
        <w:t>The Company</w:t>
      </w:r>
      <w:r w:rsidRPr="22C7900F">
        <w:rPr>
          <w:rFonts w:ascii="Arial" w:hAnsi="Arial" w:cs="Arial"/>
        </w:rPr>
        <w:t xml:space="preserve"> shall connect and </w:t>
      </w:r>
      <w:r w:rsidRPr="22C7900F">
        <w:rPr>
          <w:rFonts w:ascii="Arial" w:hAnsi="Arial" w:cs="Arial"/>
          <w:b/>
          <w:bCs/>
        </w:rPr>
        <w:t>Energise</w:t>
      </w:r>
      <w:r w:rsidRPr="22C7900F">
        <w:rPr>
          <w:rFonts w:ascii="Arial" w:hAnsi="Arial" w:cs="Arial"/>
        </w:rPr>
        <w:t xml:space="preserve"> the </w:t>
      </w:r>
      <w:r w:rsidRPr="22C7900F">
        <w:rPr>
          <w:rFonts w:ascii="Arial" w:hAnsi="Arial" w:cs="Arial"/>
          <w:b/>
          <w:bCs/>
        </w:rPr>
        <w:t>User's</w:t>
      </w:r>
      <w:r w:rsidRPr="22C7900F">
        <w:rPr>
          <w:rFonts w:ascii="Arial" w:hAnsi="Arial" w:cs="Arial"/>
        </w:rPr>
        <w:t xml:space="preserve"> </w:t>
      </w:r>
      <w:r w:rsidRPr="22C7900F">
        <w:rPr>
          <w:rFonts w:ascii="Arial" w:hAnsi="Arial" w:cs="Arial"/>
          <w:b/>
          <w:bCs/>
        </w:rPr>
        <w:t>Equipment</w:t>
      </w:r>
      <w:r w:rsidRPr="22C7900F">
        <w:rPr>
          <w:rFonts w:ascii="Arial" w:hAnsi="Arial" w:cs="Arial"/>
        </w:rPr>
        <w:t xml:space="preserve"> at the </w:t>
      </w:r>
      <w:r w:rsidRPr="00671402">
        <w:rPr>
          <w:rFonts w:ascii="Arial" w:hAnsi="Arial" w:cs="Arial"/>
          <w:b/>
          <w:bCs/>
        </w:rPr>
        <w:t>Connection</w:t>
      </w:r>
      <w:r w:rsidRPr="00671402">
        <w:rPr>
          <w:rFonts w:ascii="Arial" w:hAnsi="Arial" w:cs="Arial"/>
        </w:rPr>
        <w:t xml:space="preserve"> </w:t>
      </w:r>
      <w:r w:rsidRPr="00671402">
        <w:rPr>
          <w:rFonts w:ascii="Arial" w:hAnsi="Arial" w:cs="Arial"/>
          <w:b/>
          <w:bCs/>
        </w:rPr>
        <w:t>Site</w:t>
      </w:r>
      <w:r w:rsidRPr="00671402">
        <w:rPr>
          <w:rFonts w:ascii="Arial" w:hAnsi="Arial" w:cs="Arial"/>
        </w:rPr>
        <w:t xml:space="preserve"> during the course of and in accordance with the </w:t>
      </w:r>
      <w:r w:rsidRPr="00671402">
        <w:rPr>
          <w:rFonts w:ascii="Arial" w:hAnsi="Arial" w:cs="Arial"/>
          <w:b/>
          <w:bCs/>
        </w:rPr>
        <w:t>Commissioning</w:t>
      </w:r>
      <w:r w:rsidRPr="00671402">
        <w:rPr>
          <w:rFonts w:ascii="Arial" w:hAnsi="Arial" w:cs="Arial"/>
        </w:rPr>
        <w:t xml:space="preserve"> </w:t>
      </w:r>
      <w:r w:rsidRPr="00671402">
        <w:rPr>
          <w:rFonts w:ascii="Arial" w:hAnsi="Arial" w:cs="Arial"/>
          <w:b/>
          <w:bCs/>
        </w:rPr>
        <w:t>Programme</w:t>
      </w:r>
      <w:r w:rsidRPr="00671402">
        <w:rPr>
          <w:rFonts w:ascii="Arial" w:hAnsi="Arial" w:cs="Arial"/>
        </w:rPr>
        <w:t xml:space="preserve"> and thereafter upon compliance by the </w:t>
      </w:r>
      <w:r w:rsidRPr="00671402">
        <w:rPr>
          <w:rFonts w:ascii="Arial" w:hAnsi="Arial" w:cs="Arial"/>
          <w:b/>
          <w:bCs/>
        </w:rPr>
        <w:t>User</w:t>
      </w:r>
      <w:r w:rsidRPr="00671402">
        <w:rPr>
          <w:rFonts w:ascii="Arial" w:hAnsi="Arial" w:cs="Arial"/>
        </w:rPr>
        <w:t xml:space="preserve"> with the provisions of Clause 5 and provided (1) the </w:t>
      </w:r>
      <w:r w:rsidRPr="00671402">
        <w:rPr>
          <w:rFonts w:ascii="Arial" w:hAnsi="Arial" w:cs="Arial"/>
          <w:b/>
          <w:bCs/>
        </w:rPr>
        <w:t>Construction</w:t>
      </w:r>
      <w:r w:rsidRPr="00671402">
        <w:rPr>
          <w:rFonts w:ascii="Arial" w:hAnsi="Arial" w:cs="Arial"/>
        </w:rPr>
        <w:t xml:space="preserve"> </w:t>
      </w:r>
      <w:r w:rsidRPr="00671402">
        <w:rPr>
          <w:rFonts w:ascii="Arial" w:hAnsi="Arial" w:cs="Arial"/>
          <w:b/>
          <w:bCs/>
        </w:rPr>
        <w:t>Works</w:t>
      </w:r>
      <w:r w:rsidRPr="00671402">
        <w:rPr>
          <w:rFonts w:ascii="Arial" w:hAnsi="Arial" w:cs="Arial"/>
        </w:rPr>
        <w:t xml:space="preserve"> excluding the </w:t>
      </w:r>
      <w:r w:rsidR="5E09DCF0" w:rsidRPr="00486F2A">
        <w:rPr>
          <w:rFonts w:ascii="Arial" w:hAnsi="Arial" w:cs="Arial"/>
          <w:b/>
          <w:bCs/>
        </w:rPr>
        <w:t xml:space="preserve">Network Options Assessment </w:t>
      </w:r>
      <w:r w:rsidRPr="00671402">
        <w:rPr>
          <w:rFonts w:ascii="Arial" w:hAnsi="Arial" w:cs="Arial"/>
          <w:b/>
          <w:bCs/>
        </w:rPr>
        <w:t xml:space="preserve"> Works</w:t>
      </w:r>
      <w:r w:rsidRPr="00671402">
        <w:rPr>
          <w:rFonts w:ascii="Arial" w:hAnsi="Arial" w:cs="Arial"/>
        </w:rPr>
        <w:t xml:space="preserve"> shall be </w:t>
      </w:r>
      <w:r w:rsidRPr="00671402">
        <w:rPr>
          <w:rFonts w:ascii="Arial" w:hAnsi="Arial" w:cs="Arial"/>
          <w:b/>
          <w:bCs/>
        </w:rPr>
        <w:t>Commissioned</w:t>
      </w:r>
      <w:r w:rsidRPr="00671402">
        <w:rPr>
          <w:rFonts w:ascii="Arial" w:hAnsi="Arial" w:cs="Arial"/>
        </w:rPr>
        <w:t xml:space="preserve"> and (2) [the </w:t>
      </w:r>
      <w:r w:rsidR="74BB98B1"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w:t>
      </w:r>
      <w:r w:rsidRPr="00671402">
        <w:rPr>
          <w:rFonts w:ascii="Arial" w:hAnsi="Arial" w:cs="Arial"/>
          <w:b/>
          <w:bCs/>
        </w:rPr>
        <w:t>Third Party Works</w:t>
      </w:r>
      <w:r w:rsidRPr="00671402">
        <w:rPr>
          <w:rFonts w:ascii="Arial" w:hAnsi="Arial" w:cs="Arial"/>
        </w:rPr>
        <w:t xml:space="preserve"> shall be completed</w:t>
      </w:r>
      <w:r w:rsidRPr="00671402">
        <w:rPr>
          <w:rFonts w:ascii="Arial" w:hAnsi="Arial" w:cs="Arial"/>
          <w:b/>
          <w:bCs/>
        </w:rPr>
        <w:t xml:space="preserve"> The Company</w:t>
      </w:r>
      <w:r w:rsidRPr="22C7900F">
        <w:rPr>
          <w:rFonts w:ascii="Arial" w:hAnsi="Arial" w:cs="Arial"/>
        </w:rPr>
        <w:t xml:space="preserve"> shall forthwith notify the </w:t>
      </w:r>
      <w:r w:rsidRPr="22C7900F">
        <w:rPr>
          <w:rFonts w:ascii="Arial" w:hAnsi="Arial" w:cs="Arial"/>
          <w:b/>
          <w:bCs/>
        </w:rPr>
        <w:t>User</w:t>
      </w:r>
      <w:r w:rsidRPr="22C7900F">
        <w:rPr>
          <w:rFonts w:ascii="Arial" w:hAnsi="Arial" w:cs="Arial"/>
        </w:rPr>
        <w:t xml:space="preserve"> in writing that the </w:t>
      </w:r>
      <w:r w:rsidRPr="22C7900F">
        <w:rPr>
          <w:rFonts w:ascii="Arial" w:hAnsi="Arial" w:cs="Arial"/>
          <w:b/>
          <w:bCs/>
        </w:rPr>
        <w:t>Connection Site</w:t>
      </w:r>
      <w:r w:rsidRPr="22C7900F">
        <w:rPr>
          <w:rFonts w:ascii="Arial" w:hAnsi="Arial" w:cs="Arial"/>
        </w:rPr>
        <w:t xml:space="preserve"> shall become </w:t>
      </w:r>
      <w:r w:rsidRPr="22C7900F">
        <w:rPr>
          <w:rFonts w:ascii="Arial" w:hAnsi="Arial" w:cs="Arial"/>
          <w:b/>
          <w:bCs/>
        </w:rPr>
        <w:t>Operational</w:t>
      </w:r>
      <w:r w:rsidRPr="22C7900F">
        <w:rPr>
          <w:rFonts w:ascii="Arial" w:hAnsi="Arial" w:cs="Arial"/>
        </w:rPr>
        <w:t>.</w:t>
      </w:r>
    </w:p>
    <w:p w14:paraId="78BB6A21" w14:textId="778DAEA1" w:rsidR="006533A4" w:rsidRPr="00DD09B3" w:rsidRDefault="00E435DA" w:rsidP="006533A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462" w:author="Angela Quinn (NESO)" w:date="2024-10-18T17:56:00Z"/>
          <w:i/>
          <w:iCs/>
          <w:szCs w:val="24"/>
        </w:rPr>
      </w:pPr>
      <w:ins w:id="463" w:author="Angela Quinn (NESO)" w:date="2024-10-18T17:57:00Z">
        <w:r w:rsidRPr="00E435DA">
          <w:rPr>
            <w:szCs w:val="24"/>
          </w:rPr>
          <w:t>7.2</w:t>
        </w:r>
        <w:r>
          <w:rPr>
            <w:b/>
            <w:bCs/>
            <w:szCs w:val="24"/>
          </w:rPr>
          <w:tab/>
        </w:r>
      </w:ins>
      <w:ins w:id="464" w:author="Angela Quinn (NESO)" w:date="2024-10-18T17:56:00Z">
        <w:r w:rsidR="006533A4" w:rsidRPr="00DD09B3">
          <w:rPr>
            <w:b/>
            <w:bCs/>
            <w:szCs w:val="24"/>
          </w:rPr>
          <w:t>Compliance with Original Red Line Boundary</w:t>
        </w:r>
        <w:r w:rsidR="006533A4" w:rsidRPr="00DD09B3">
          <w:rPr>
            <w:szCs w:val="24"/>
          </w:rPr>
          <w:t xml:space="preserve"> </w:t>
        </w:r>
        <w:r w:rsidR="006533A4" w:rsidRPr="00DD09B3">
          <w:rPr>
            <w:i/>
            <w:iCs/>
            <w:szCs w:val="24"/>
          </w:rPr>
          <w:t xml:space="preserve">-add only where it’s a </w:t>
        </w:r>
        <w:r w:rsidR="006533A4" w:rsidRPr="00DD09B3">
          <w:rPr>
            <w:b/>
            <w:bCs/>
            <w:i/>
            <w:iCs/>
            <w:szCs w:val="24"/>
          </w:rPr>
          <w:t>Gated Agreement</w:t>
        </w:r>
        <w:r w:rsidR="006533A4" w:rsidRPr="00DD09B3">
          <w:rPr>
            <w:i/>
            <w:iCs/>
            <w:szCs w:val="24"/>
          </w:rPr>
          <w:t xml:space="preserve"> for a direct connection </w:t>
        </w:r>
      </w:ins>
    </w:p>
    <w:p w14:paraId="48E37A69" w14:textId="77777777" w:rsidR="006533A4" w:rsidRPr="00DD09B3" w:rsidRDefault="006533A4" w:rsidP="006533A4">
      <w:pPr>
        <w:pStyle w:val="paragraph"/>
        <w:spacing w:before="0" w:beforeAutospacing="0" w:after="0" w:afterAutospacing="0"/>
        <w:ind w:left="720"/>
        <w:jc w:val="both"/>
        <w:textAlignment w:val="baseline"/>
        <w:rPr>
          <w:ins w:id="465" w:author="Angela Quinn (NESO)" w:date="2024-10-18T17:56:00Z"/>
          <w:rStyle w:val="normaltextrun"/>
          <w:rFonts w:ascii="Arial" w:hAnsi="Arial" w:cs="Arial"/>
          <w:color w:val="FF0000"/>
        </w:rPr>
      </w:pPr>
    </w:p>
    <w:p w14:paraId="59DBE2E3" w14:textId="77777777" w:rsidR="006533A4" w:rsidRPr="00DD09B3" w:rsidRDefault="006533A4" w:rsidP="006533A4">
      <w:pPr>
        <w:pStyle w:val="paragraph"/>
        <w:spacing w:before="0" w:beforeAutospacing="0" w:after="0" w:afterAutospacing="0"/>
        <w:ind w:left="720"/>
        <w:jc w:val="both"/>
        <w:textAlignment w:val="baseline"/>
        <w:rPr>
          <w:ins w:id="466" w:author="Angela Quinn (NESO)" w:date="2024-10-18T17:56:00Z"/>
          <w:rFonts w:ascii="Arial" w:hAnsi="Arial" w:cs="Arial"/>
        </w:rPr>
      </w:pPr>
      <w:ins w:id="467" w:author="Angela Quinn (NESO)" w:date="2024-10-18T17:56: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at a </w:t>
        </w:r>
        <w:r w:rsidRPr="00DD09B3">
          <w:rPr>
            <w:rStyle w:val="normaltextrun"/>
            <w:rFonts w:ascii="Arial" w:hAnsi="Arial" w:cs="Arial"/>
            <w:b/>
            <w:bCs/>
            <w:color w:val="FF0000"/>
          </w:rPr>
          <w:t>User Progression Milestone</w:t>
        </w:r>
        <w:r w:rsidRPr="00DD09B3">
          <w:rPr>
            <w:rStyle w:val="normaltextrun"/>
            <w:rFonts w:ascii="Arial" w:hAnsi="Arial" w:cs="Arial"/>
            <w:color w:val="FF0000"/>
          </w:rPr>
          <w:t xml:space="preserve"> 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(other than as it may be changed under the </w:t>
        </w:r>
        <w:r w:rsidRPr="00DD09B3">
          <w:rPr>
            <w:rStyle w:val="normaltextrun"/>
            <w:rFonts w:ascii="Arial" w:hAnsi="Arial" w:cs="Arial"/>
            <w:b/>
            <w:bCs/>
            <w:color w:val="FF0000"/>
          </w:rPr>
          <w:t>Gate 2 Criteria</w:t>
        </w:r>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 as a consequence the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639C0903" w14:textId="77777777" w:rsidR="006533A4" w:rsidRPr="00DD09B3" w:rsidRDefault="006533A4" w:rsidP="006533A4">
      <w:pPr>
        <w:pStyle w:val="paragraph"/>
        <w:spacing w:before="0" w:beforeAutospacing="0" w:after="0" w:afterAutospacing="0"/>
        <w:ind w:left="709"/>
        <w:textAlignment w:val="baseline"/>
        <w:rPr>
          <w:ins w:id="468" w:author="Angela Quinn (NESO)" w:date="2024-10-18T17:56:00Z"/>
          <w:rStyle w:val="normaltextrun"/>
          <w:rFonts w:ascii="Arial" w:hAnsi="Arial" w:cs="Arial"/>
          <w:color w:val="FF0000"/>
        </w:rPr>
      </w:pPr>
    </w:p>
    <w:p w14:paraId="74129D2A" w14:textId="77777777" w:rsidR="006533A4" w:rsidRPr="00DD09B3" w:rsidRDefault="006533A4" w:rsidP="002D19C3">
      <w:pPr>
        <w:pStyle w:val="paragraph"/>
        <w:numPr>
          <w:ilvl w:val="2"/>
          <w:numId w:val="13"/>
        </w:numPr>
        <w:spacing w:before="0" w:beforeAutospacing="0" w:after="0" w:afterAutospacing="0"/>
        <w:textAlignment w:val="baseline"/>
        <w:rPr>
          <w:ins w:id="469" w:author="Angela Quinn (NESO)" w:date="2024-10-18T17:56:00Z"/>
          <w:rFonts w:ascii="Arial" w:hAnsi="Arial" w:cs="Arial"/>
        </w:rPr>
      </w:pPr>
      <w:ins w:id="470" w:author="Angela Quinn (NESO)" w:date="2024-10-18T17:56: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092455BD" w14:textId="77777777" w:rsidR="006533A4" w:rsidRPr="00DD09B3" w:rsidRDefault="006533A4" w:rsidP="006533A4">
      <w:pPr>
        <w:pStyle w:val="paragraph"/>
        <w:spacing w:before="0" w:beforeAutospacing="0" w:after="0" w:afterAutospacing="0"/>
        <w:ind w:firstLine="708"/>
        <w:textAlignment w:val="baseline"/>
        <w:rPr>
          <w:ins w:id="471" w:author="Angela Quinn (NESO)" w:date="2024-10-18T17:56:00Z"/>
          <w:rStyle w:val="normaltextrun"/>
          <w:rFonts w:ascii="Arial" w:hAnsi="Arial" w:cs="Arial"/>
          <w:color w:val="FF0000"/>
        </w:rPr>
      </w:pPr>
    </w:p>
    <w:p w14:paraId="51F9E257" w14:textId="77777777" w:rsidR="006533A4" w:rsidRPr="00DD09B3" w:rsidRDefault="006533A4" w:rsidP="002D19C3">
      <w:pPr>
        <w:pStyle w:val="paragraph"/>
        <w:numPr>
          <w:ilvl w:val="2"/>
          <w:numId w:val="13"/>
        </w:numPr>
        <w:spacing w:before="0" w:beforeAutospacing="0" w:after="0" w:afterAutospacing="0"/>
        <w:textAlignment w:val="baseline"/>
        <w:rPr>
          <w:ins w:id="472" w:author="Angela Quinn (NESO)" w:date="2024-10-18T17:56:00Z"/>
          <w:rFonts w:ascii="Arial" w:hAnsi="Arial" w:cs="Arial"/>
        </w:rPr>
      </w:pPr>
      <w:ins w:id="473" w:author="Angela Quinn (NESO)" w:date="2024-10-18T17:56:00Z">
        <w:r w:rsidRPr="00DD09B3">
          <w:rPr>
            <w:rStyle w:val="normaltextrun"/>
            <w:rFonts w:ascii="Arial" w:hAnsi="Arial" w:cs="Arial"/>
            <w:color w:val="FF0000"/>
          </w:rPr>
          <w:t xml:space="preserve">remove that technology if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 technology is reduced to 0 MW.</w:t>
        </w:r>
        <w:r w:rsidRPr="00DD09B3">
          <w:rPr>
            <w:rStyle w:val="eop"/>
            <w:rFonts w:ascii="Arial" w:hAnsi="Arial" w:cs="Arial"/>
            <w:color w:val="FF0000"/>
          </w:rPr>
          <w:t> </w:t>
        </w:r>
      </w:ins>
    </w:p>
    <w:p w14:paraId="7A6D03A9" w14:textId="77777777" w:rsidR="006533A4" w:rsidRPr="00DD09B3" w:rsidRDefault="006533A4" w:rsidP="006533A4">
      <w:pPr>
        <w:pStyle w:val="paragraph"/>
        <w:spacing w:before="0" w:beforeAutospacing="0" w:after="0" w:afterAutospacing="0"/>
        <w:jc w:val="both"/>
        <w:textAlignment w:val="baseline"/>
        <w:rPr>
          <w:ins w:id="474" w:author="Angela Quinn (NESO)" w:date="2024-10-18T17:56:00Z"/>
          <w:rStyle w:val="normaltextrun"/>
          <w:rFonts w:ascii="Arial" w:hAnsi="Arial" w:cs="Arial"/>
          <w:color w:val="FF0000"/>
        </w:rPr>
      </w:pPr>
    </w:p>
    <w:p w14:paraId="4332655A" w14:textId="07F2C0C8" w:rsidR="006533A4" w:rsidRPr="00DD09B3" w:rsidRDefault="006533A4" w:rsidP="002D19C3">
      <w:pPr>
        <w:pStyle w:val="paragraph"/>
        <w:numPr>
          <w:ilvl w:val="2"/>
          <w:numId w:val="13"/>
        </w:numPr>
        <w:spacing w:before="0" w:beforeAutospacing="0" w:after="0" w:afterAutospacing="0"/>
        <w:jc w:val="both"/>
        <w:textAlignment w:val="baseline"/>
        <w:rPr>
          <w:ins w:id="475" w:author="Angela Quinn (NESO)" w:date="2024-10-18T17:56:00Z"/>
          <w:rFonts w:ascii="Arial" w:hAnsi="Arial" w:cs="Arial"/>
        </w:rPr>
      </w:pPr>
      <w:ins w:id="476" w:author="Angela Quinn (NESO)" w:date="2024-10-18T17:56:00Z">
        <w:r w:rsidRPr="00DD09B3">
          <w:rPr>
            <w:rStyle w:val="normaltextrun"/>
            <w:rFonts w:ascii="Arial" w:hAnsi="Arial" w:cs="Arial"/>
            <w:color w:val="FF0000"/>
          </w:rPr>
          <w:t>reduce the [relevant capacity</w:t>
        </w:r>
        <w:r w:rsidRPr="00DD09B3">
          <w:rPr>
            <w:rStyle w:val="normaltextrun"/>
            <w:rFonts w:ascii="Arial" w:hAnsi="Arial" w:cs="Arial"/>
            <w:b/>
            <w:bCs/>
            <w:color w:val="FF0000"/>
          </w:rPr>
          <w:t>]</w:t>
        </w:r>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477" w:author="Angela Quinn (NESO)" w:date="2024-10-18T17:57:00Z">
        <w:r w:rsidR="00E435DA" w:rsidRPr="0015543C">
          <w:rPr>
            <w:rStyle w:val="normaltextrun"/>
            <w:rFonts w:ascii="Arial" w:hAnsi="Arial" w:cs="Arial"/>
            <w:color w:val="FF0000"/>
          </w:rPr>
          <w:t>[capacity</w:t>
        </w:r>
        <w:r w:rsidR="0015543C" w:rsidRPr="0015543C">
          <w:rPr>
            <w:rStyle w:val="normaltextrun"/>
            <w:rFonts w:ascii="Arial" w:hAnsi="Arial" w:cs="Arial"/>
            <w:color w:val="FF0000"/>
          </w:rPr>
          <w:t>]</w:t>
        </w:r>
      </w:ins>
      <w:ins w:id="478" w:author="Angela Quinn (NESO)" w:date="2024-10-18T17:56:00Z">
        <w:r w:rsidRPr="00DD09B3">
          <w:rPr>
            <w:rStyle w:val="normaltextrun"/>
            <w:rFonts w:ascii="Arial" w:hAnsi="Arial" w:cs="Arial"/>
            <w:color w:val="FF0000"/>
          </w:rPr>
          <w:t xml:space="preserve"> </w:t>
        </w:r>
      </w:ins>
      <w:ins w:id="479" w:author="Angela Quinn (NESO)" w:date="2024-10-18T17:58:00Z">
        <w:r w:rsidR="0015543C">
          <w:rPr>
            <w:rStyle w:val="normaltextrun"/>
            <w:rFonts w:ascii="Arial" w:hAnsi="Arial" w:cs="Arial"/>
            <w:color w:val="FF0000"/>
          </w:rPr>
          <w:t xml:space="preserve">and </w:t>
        </w:r>
      </w:ins>
      <w:ins w:id="480" w:author="Angela Quinn (NESO)" w:date="2024-10-18T17:56:00Z">
        <w:r w:rsidRPr="00DD09B3">
          <w:rPr>
            <w:rStyle w:val="normaltextrun"/>
            <w:rFonts w:ascii="Arial" w:hAnsi="Arial" w:cs="Arial"/>
            <w:color w:val="FF0000"/>
          </w:rPr>
          <w:t xml:space="preserve">such that </w:t>
        </w:r>
        <w:r>
          <w:rPr>
            <w:rStyle w:val="normaltextrun"/>
            <w:rFonts w:ascii="Arial" w:hAnsi="Arial" w:cs="Arial"/>
            <w:color w:val="FF0000"/>
          </w:rPr>
          <w:t xml:space="preserve">the [capacity] </w:t>
        </w:r>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p>
    <w:p w14:paraId="3DA42C40" w14:textId="77777777" w:rsidR="006533A4" w:rsidRPr="00FA79BF" w:rsidRDefault="006533A4" w:rsidP="22C7900F">
      <w:pPr>
        <w:pStyle w:val="clauseindent"/>
        <w:ind w:left="709" w:hanging="709"/>
        <w:jc w:val="both"/>
        <w:rPr>
          <w:rFonts w:ascii="Arial" w:hAnsi="Arial" w:cs="Arial"/>
          <w:b/>
          <w:bCs/>
        </w:rPr>
      </w:pP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 xml:space="preserve">Bilateral Connection </w:t>
      </w:r>
      <w:proofErr w:type="gramStart"/>
      <w:r w:rsidRPr="00FA79BF">
        <w:rPr>
          <w:rFonts w:ascii="Arial" w:hAnsi="Arial" w:cs="Arial"/>
          <w:b/>
          <w:szCs w:val="24"/>
        </w:rPr>
        <w:t>Agreement</w:t>
      </w:r>
      <w:r w:rsidRPr="00FA79BF">
        <w:rPr>
          <w:rFonts w:ascii="Arial" w:hAnsi="Arial" w:cs="Arial"/>
          <w:szCs w:val="24"/>
        </w:rPr>
        <w:t xml:space="preserve"> .</w:t>
      </w:r>
      <w:proofErr w:type="gramEnd"/>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whether or not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t>
      </w:r>
      <w:proofErr w:type="gramStart"/>
      <w:r w:rsidRPr="00FA79BF">
        <w:rPr>
          <w:rFonts w:cs="Arial"/>
          <w:szCs w:val="24"/>
        </w:rPr>
        <w:t>which  in</w:t>
      </w:r>
      <w:proofErr w:type="gramEnd"/>
      <w:r w:rsidRPr="00FA79BF">
        <w:rPr>
          <w:rFonts w:cs="Arial"/>
          <w:szCs w:val="24"/>
        </w:rPr>
        <w:t xml:space="preserve">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The 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forthwith:-</w:t>
      </w:r>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r w:rsidRPr="00FA79BF">
        <w:rPr>
          <w:rFonts w:cs="Arial"/>
          <w:b/>
          <w:szCs w:val="24"/>
        </w:rPr>
        <w:t>User</w:t>
      </w:r>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Poor’s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w:t>
      </w:r>
      <w:proofErr w:type="spellStart"/>
      <w:r w:rsidRPr="00FA79BF">
        <w:rPr>
          <w:rFonts w:cs="Arial"/>
          <w:szCs w:val="24"/>
        </w:rPr>
        <w:t>i</w:t>
      </w:r>
      <w:proofErr w:type="spellEnd"/>
      <w:r w:rsidRPr="00FA79BF">
        <w:rPr>
          <w:rFonts w:cs="Arial"/>
          <w:szCs w:val="24"/>
        </w:rPr>
        <w:t>)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The security to be provided 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of:-</w:t>
      </w:r>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 The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035483DD" w:rsidR="0046383A" w:rsidRPr="00FA79BF" w:rsidRDefault="0046383A" w:rsidP="75C2DF21">
      <w:pPr>
        <w:tabs>
          <w:tab w:val="left" w:pos="709"/>
        </w:tabs>
        <w:ind w:left="709" w:hanging="709"/>
        <w:jc w:val="both"/>
        <w:rPr>
          <w:rFonts w:cs="Arial"/>
          <w:b/>
          <w:bCs/>
        </w:rPr>
      </w:pPr>
      <w:r w:rsidRPr="75C2DF21">
        <w:rPr>
          <w:rFonts w:cs="Arial"/>
        </w:rPr>
        <w:t>9A.3.2</w:t>
      </w:r>
      <w: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Transmission Plant and Transmission Apparatus</w:t>
      </w:r>
      <w:r w:rsidRPr="75C2DF21">
        <w:rPr>
          <w:rFonts w:cs="Arial"/>
        </w:rPr>
        <w:t xml:space="preserve">) it shall forthwith (and subject to </w:t>
      </w:r>
      <w:r w:rsidRPr="75C2DF21">
        <w:rPr>
          <w:rFonts w:cs="Arial"/>
          <w:b/>
          <w:bCs/>
        </w:rPr>
        <w:t xml:space="preserve">The Company </w:t>
      </w:r>
      <w:r w:rsidRPr="75C2DF21">
        <w:rPr>
          <w:rFonts w:cs="Arial"/>
        </w:rPr>
        <w:t xml:space="preserve">obtaining the consent of the </w:t>
      </w:r>
      <w:r w:rsidRPr="75C2DF21">
        <w:rPr>
          <w:rFonts w:cs="Arial"/>
          <w:b/>
          <w:bCs/>
        </w:rPr>
        <w:t xml:space="preserve">Authority </w:t>
      </w:r>
      <w:r w:rsidRPr="75C2DF21">
        <w:rPr>
          <w:rFonts w:cs="Arial"/>
        </w:rPr>
        <w:t xml:space="preserve">under </w:t>
      </w:r>
      <w:r w:rsidR="00683630" w:rsidRPr="75C2DF21">
        <w:rPr>
          <w:rFonts w:cs="Arial"/>
        </w:rPr>
        <w:t>condition F4</w:t>
      </w:r>
      <w:r w:rsidRPr="75C2DF21">
        <w:rPr>
          <w:rFonts w:cs="Arial"/>
        </w:rPr>
        <w:t xml:space="preserve"> of the </w:t>
      </w:r>
      <w:r w:rsidRPr="75C2DF21">
        <w:rPr>
          <w:rFonts w:cs="Arial"/>
          <w:b/>
          <w:bCs/>
        </w:rPr>
        <w:t xml:space="preserve"> </w:t>
      </w:r>
      <w:r w:rsidR="00C6165D" w:rsidRPr="75C2DF21">
        <w:rPr>
          <w:rFonts w:cs="Arial"/>
          <w:b/>
          <w:bCs/>
        </w:rPr>
        <w:t xml:space="preserve">ESO </w:t>
      </w:r>
      <w:r w:rsidRPr="75C2DF21">
        <w:rPr>
          <w:rFonts w:cs="Arial"/>
          <w:b/>
          <w:bCs/>
        </w:rPr>
        <w:t>Licence</w:t>
      </w:r>
      <w:r w:rsidRPr="75C2DF21">
        <w:rPr>
          <w:rFonts w:cs="Arial"/>
        </w:rPr>
        <w:t xml:space="preserve"> if required and\or subject to any </w:t>
      </w:r>
      <w:r w:rsidRPr="75C2DF21">
        <w:rPr>
          <w:rFonts w:cs="Arial"/>
          <w:b/>
          <w:bCs/>
        </w:rPr>
        <w:t>Relevant</w:t>
      </w:r>
      <w:r w:rsidRPr="75C2DF21">
        <w:rPr>
          <w:rFonts w:cs="Arial"/>
        </w:rPr>
        <w:t xml:space="preserve"> </w:t>
      </w:r>
      <w:r w:rsidRPr="75C2DF21">
        <w:rPr>
          <w:rFonts w:cs="Arial"/>
          <w:b/>
          <w:bCs/>
        </w:rPr>
        <w:t>Transmission Licensee</w:t>
      </w:r>
      <w:r w:rsidRPr="75C2DF21">
        <w:rPr>
          <w:rFonts w:cs="Arial"/>
        </w:rPr>
        <w:t xml:space="preserve"> obtaining the consent of the </w:t>
      </w:r>
      <w:r w:rsidRPr="75C2DF21">
        <w:rPr>
          <w:rFonts w:cs="Arial"/>
          <w:b/>
          <w:bCs/>
        </w:rPr>
        <w:t>Authority</w:t>
      </w:r>
      <w:r w:rsidRPr="75C2DF21">
        <w:rPr>
          <w:rFonts w:cs="Arial"/>
        </w:rPr>
        <w:t xml:space="preserve"> under Standard Condition B3 of its transmission licence) sell or procure the sale of the said capital item on an arms-length basis as soon as reasonably practicable.  Forthwith upon receipt of the sale proceeds </w:t>
      </w:r>
      <w:r w:rsidRPr="75C2DF21">
        <w:rPr>
          <w:rFonts w:cs="Arial"/>
          <w:b/>
          <w:bCs/>
        </w:rPr>
        <w:t>The Company</w:t>
      </w:r>
      <w:r w:rsidRPr="75C2DF21">
        <w:rPr>
          <w:rFonts w:cs="Arial"/>
        </w:rPr>
        <w:t xml:space="preserve"> shall pay to the </w:t>
      </w:r>
      <w:r w:rsidRPr="75C2DF21">
        <w:rPr>
          <w:rFonts w:cs="Arial"/>
          <w:b/>
          <w:bCs/>
        </w:rPr>
        <w:t xml:space="preserve">User </w:t>
      </w:r>
      <w:r w:rsidRPr="75C2DF21">
        <w:rPr>
          <w:rFonts w:cs="Arial"/>
        </w:rPr>
        <w:t xml:space="preserve">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 </w:t>
      </w:r>
      <w:r w:rsidRPr="75C2DF21">
        <w:rPr>
          <w:rFonts w:cs="Arial"/>
          <w:b/>
          <w:bCs/>
        </w:rPr>
        <w:t>The Company</w:t>
      </w:r>
      <w:r w:rsidRPr="75C2DF21">
        <w:rPr>
          <w:rFonts w:cs="Arial"/>
        </w:rPr>
        <w:t xml:space="preserve"> in respect of reinstatement associated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 evidence of all such costs and expenses having been incurred.  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 </w:t>
      </w:r>
      <w:r w:rsidRPr="75C2DF21">
        <w:rPr>
          <w:rFonts w:cs="Arial"/>
          <w:b/>
          <w:bCs/>
        </w:rPr>
        <w:t>Dispute Resolution Procedure</w:t>
      </w:r>
      <w:r w:rsidRPr="75C2DF21">
        <w:rPr>
          <w:rFonts w:cs="Arial"/>
        </w:rPr>
        <w:t xml:space="preserve"> 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 xml:space="preserve">Agreement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to:-</w:t>
      </w:r>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w:t>
      </w:r>
      <w:proofErr w:type="gramStart"/>
      <w:r w:rsidRPr="00FA79BF">
        <w:rPr>
          <w:rFonts w:cs="Arial"/>
          <w:szCs w:val="24"/>
        </w:rPr>
        <w:t>restrict</w:t>
      </w:r>
      <w:proofErr w:type="gramEnd"/>
      <w:r w:rsidRPr="00FA79BF">
        <w:rPr>
          <w:rFonts w:cs="Arial"/>
          <w:szCs w:val="24"/>
        </w:rPr>
        <w:t xml:space="preserve">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08A73E58" w:rsidR="0046383A" w:rsidRPr="00FA79BF"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bCs/>
        </w:rPr>
      </w:pPr>
      <w:r w:rsidRPr="75C2DF21">
        <w:rPr>
          <w:rFonts w:cs="Arial"/>
        </w:rPr>
        <w:t>9B.7.2</w:t>
      </w:r>
      <w:r w:rsidRPr="00FA79BF">
        <w:rPr>
          <w:rFonts w:cs="Arial"/>
          <w:szCs w:val="24"/>
        </w:rP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 xml:space="preserve">Transmission Plant </w:t>
      </w:r>
      <w:r w:rsidRPr="75C2DF21">
        <w:rPr>
          <w:rFonts w:cs="Arial"/>
        </w:rPr>
        <w:t>and</w:t>
      </w:r>
      <w:r w:rsidRPr="75C2DF21">
        <w:rPr>
          <w:rFonts w:cs="Arial"/>
          <w:b/>
          <w:bCs/>
        </w:rPr>
        <w:t xml:space="preserve"> Transmission Apparatus</w:t>
      </w:r>
      <w:r w:rsidRPr="75C2DF21">
        <w:rPr>
          <w:rFonts w:cs="Arial"/>
        </w:rPr>
        <w:t xml:space="preserve">) it shall forthwith (and subject to </w:t>
      </w:r>
      <w:r w:rsidRPr="75C2DF21">
        <w:rPr>
          <w:rFonts w:cs="Arial"/>
          <w:b/>
          <w:bCs/>
        </w:rPr>
        <w:t>The Company</w:t>
      </w:r>
      <w:r w:rsidRPr="75C2DF21">
        <w:rPr>
          <w:rFonts w:cs="Arial"/>
        </w:rPr>
        <w:t xml:space="preserve"> obtaining the consent of the </w:t>
      </w:r>
      <w:r w:rsidRPr="75C2DF21">
        <w:rPr>
          <w:rFonts w:cs="Arial"/>
          <w:b/>
          <w:bCs/>
        </w:rPr>
        <w:t>Authority</w:t>
      </w:r>
      <w:r w:rsidRPr="75C2DF21">
        <w:rPr>
          <w:rFonts w:cs="Arial"/>
        </w:rPr>
        <w:t xml:space="preserve"> under Standard Condi</w:t>
      </w:r>
      <w:r w:rsidRPr="75C2DF21">
        <w:rPr>
          <w:rFonts w:cs="Arial"/>
        </w:rPr>
        <w:softHyphen/>
        <w:t xml:space="preserve">tion B3 of the </w:t>
      </w:r>
      <w:r w:rsidRPr="75C2DF21">
        <w:rPr>
          <w:rFonts w:cs="Arial"/>
          <w:b/>
          <w:bCs/>
        </w:rPr>
        <w:t xml:space="preserve"> Trans</w:t>
      </w:r>
      <w:r w:rsidRPr="75C2DF21">
        <w:rPr>
          <w:rFonts w:cs="Arial"/>
          <w:b/>
          <w:bCs/>
        </w:rPr>
        <w:softHyphen/>
        <w:t>mission Licence</w:t>
      </w:r>
      <w:r w:rsidRPr="75C2DF21">
        <w:rPr>
          <w:rFonts w:cs="Arial"/>
        </w:rPr>
        <w:t xml:space="preserve"> if required and\or subject to any </w:t>
      </w:r>
      <w:r w:rsidRPr="75C2DF21">
        <w:rPr>
          <w:rFonts w:cs="Arial"/>
          <w:b/>
          <w:bCs/>
        </w:rPr>
        <w:t>Relevant Transmission Licensee</w:t>
      </w:r>
      <w:r w:rsidRPr="75C2DF21">
        <w:rPr>
          <w:rFonts w:cs="Arial"/>
        </w:rPr>
        <w:t xml:space="preserve"> obtaining the consent of the </w:t>
      </w:r>
      <w:r w:rsidRPr="75C2DF21">
        <w:rPr>
          <w:rFonts w:cs="Arial"/>
          <w:b/>
          <w:bCs/>
        </w:rPr>
        <w:t>Authority</w:t>
      </w:r>
      <w:r w:rsidRPr="75C2DF21">
        <w:rPr>
          <w:rFonts w:cs="Arial"/>
        </w:rPr>
        <w:t xml:space="preserve"> under </w:t>
      </w:r>
      <w:r w:rsidR="007F4F7C" w:rsidRPr="75C2DF21">
        <w:rPr>
          <w:rFonts w:cs="Arial"/>
        </w:rPr>
        <w:t xml:space="preserve">condition F4 of the </w:t>
      </w:r>
      <w:r w:rsidR="007F4F7C" w:rsidRPr="00486F2A">
        <w:rPr>
          <w:rFonts w:cs="Arial"/>
          <w:b/>
          <w:bCs/>
        </w:rPr>
        <w:t>ESO Licence</w:t>
      </w:r>
      <w:r w:rsidRPr="75C2DF21">
        <w:rPr>
          <w:rFonts w:cs="Arial"/>
        </w:rPr>
        <w:t xml:space="preserve">) sell or procure the sale of the said capital item on an arms-length basis as soon as reasonably practicable.  Forthwith upon receipt of the sale proceeds </w:t>
      </w:r>
      <w:r w:rsidRPr="75C2DF21">
        <w:rPr>
          <w:rFonts w:cs="Arial"/>
          <w:b/>
          <w:bCs/>
        </w:rPr>
        <w:t xml:space="preserve">The Company </w:t>
      </w:r>
      <w:r w:rsidRPr="75C2DF21">
        <w:rPr>
          <w:rFonts w:cs="Arial"/>
        </w:rPr>
        <w:t xml:space="preserve">shall pay to the </w:t>
      </w:r>
      <w:r w:rsidRPr="75C2DF21">
        <w:rPr>
          <w:rFonts w:cs="Arial"/>
          <w:b/>
          <w:bCs/>
        </w:rPr>
        <w:t>User</w:t>
      </w:r>
      <w:r w:rsidRPr="75C2DF21">
        <w:rPr>
          <w:rFonts w:cs="Arial"/>
        </w:rPr>
        <w:t xml:space="preserve"> 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w:t>
      </w:r>
      <w:r w:rsidRPr="00FA79BF">
        <w:rPr>
          <w:rFonts w:cs="Arial"/>
          <w:szCs w:val="24"/>
        </w:rPr>
        <w:softHyphen/>
      </w:r>
      <w:r w:rsidRPr="75C2DF21">
        <w:rPr>
          <w:rFonts w:cs="Arial"/>
        </w:rPr>
        <w:t xml:space="preserve">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w:t>
      </w:r>
      <w:r w:rsidRPr="75C2DF21">
        <w:rPr>
          <w:rFonts w:cs="Arial"/>
          <w:b/>
          <w:bCs/>
        </w:rPr>
        <w:t xml:space="preserve"> The Company</w:t>
      </w:r>
      <w:r w:rsidRPr="75C2DF21">
        <w:rPr>
          <w:rFonts w:cs="Arial"/>
        </w:rPr>
        <w:t xml:space="preserve"> in respect of reinstate</w:t>
      </w:r>
      <w:r w:rsidRPr="75C2DF21">
        <w:rPr>
          <w:rFonts w:cs="Arial"/>
        </w:rPr>
        <w:softHyphen/>
        <w:t>ment associ</w:t>
      </w:r>
      <w:r w:rsidRPr="75C2DF21">
        <w:rPr>
          <w:rFonts w:cs="Arial"/>
        </w:rPr>
        <w:softHyphen/>
        <w:t xml:space="preserve">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w:t>
      </w:r>
      <w:r w:rsidRPr="75C2DF21">
        <w:rPr>
          <w:rFonts w:cs="Arial"/>
        </w:rPr>
        <w:softHyphen/>
        <w:t xml:space="preserve"> evidence of all such costs and expenses having been incurred.  </w:t>
      </w:r>
      <w:r w:rsidRPr="75C2DF21">
        <w:rPr>
          <w:rFonts w:cs="Arial"/>
        </w:rPr>
        <w:softHyphen/>
        <w:t xml:space="preserve">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w:t>
      </w:r>
      <w:r w:rsidRPr="75C2DF21">
        <w:rPr>
          <w:rFonts w:cs="Arial"/>
          <w:b/>
          <w:bCs/>
        </w:rPr>
        <w:t xml:space="preserve"> Dispute Resolution Procedure </w:t>
      </w:r>
      <w:r w:rsidRPr="75C2DF21">
        <w:rPr>
          <w:rFonts w:cs="Arial"/>
        </w:rPr>
        <w:t xml:space="preserve">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Agree</w:t>
      </w:r>
      <w:r w:rsidRPr="75C2DF21">
        <w:rPr>
          <w:rFonts w:cs="Arial"/>
          <w:b/>
          <w:bCs/>
        </w:rPr>
        <w:softHyphen/>
        <w:t xml:space="preserv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whether or not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(in relation to paragraphs (</w:t>
      </w:r>
      <w:proofErr w:type="spellStart"/>
      <w:r w:rsidRPr="00FA79BF">
        <w:rPr>
          <w:rFonts w:cs="Arial"/>
          <w:szCs w:val="24"/>
        </w:rPr>
        <w:t>i</w:t>
      </w:r>
      <w:proofErr w:type="spellEnd"/>
      <w:r w:rsidRPr="00FA79BF">
        <w:rPr>
          <w:rFonts w:cs="Arial"/>
          <w:szCs w:val="24"/>
        </w:rPr>
        <w:t xml:space="preserve">) or (ii) or (iii) above) if at </w:t>
      </w:r>
      <w:proofErr w:type="spellStart"/>
      <w:r w:rsidRPr="00FA79BF">
        <w:rPr>
          <w:rFonts w:cs="Arial"/>
          <w:szCs w:val="24"/>
        </w:rPr>
        <w:t>anytime</w:t>
      </w:r>
      <w:proofErr w:type="spellEnd"/>
      <w:r w:rsidRPr="00FA79BF">
        <w:rPr>
          <w:rFonts w:cs="Arial"/>
          <w:szCs w:val="24"/>
        </w:rPr>
        <w:t xml:space="preserv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either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w:t>
      </w:r>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regarding (</w:t>
      </w:r>
      <w:proofErr w:type="spellStart"/>
      <w:r w:rsidRPr="00FA79BF">
        <w:rPr>
          <w:rFonts w:cs="Arial"/>
          <w:szCs w:val="24"/>
        </w:rPr>
        <w:t>i</w:t>
      </w:r>
      <w:proofErr w:type="spellEnd"/>
      <w:r w:rsidRPr="00FA79BF">
        <w:rPr>
          <w:rFonts w:cs="Arial"/>
          <w:szCs w:val="24"/>
        </w:rPr>
        <w:t xml:space="preserve">)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w:t>
      </w:r>
      <w:proofErr w:type="spellStart"/>
      <w:r w:rsidRPr="00FA79BF">
        <w:rPr>
          <w:rFonts w:cs="Arial"/>
          <w:szCs w:val="24"/>
        </w:rPr>
        <w:t>of</w:t>
      </w:r>
      <w:proofErr w:type="spellEnd"/>
      <w:r w:rsidRPr="00FA79BF">
        <w:rPr>
          <w:rFonts w:cs="Arial"/>
          <w:szCs w:val="24"/>
        </w:rPr>
        <w:t xml:space="preserve">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whether or not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terminate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in the event that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684491C5"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effect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CUSC</w:t>
      </w:r>
      <w:r w:rsidR="009B5768">
        <w:rPr>
          <w:rFonts w:ascii="Arial" w:hAnsi="Arial" w:cs="Arial"/>
          <w:bCs/>
          <w:szCs w:val="24"/>
        </w:rPr>
        <w:t xml:space="preserve">, the </w:t>
      </w:r>
      <w:r w:rsidR="009B5768" w:rsidRPr="00486F2A">
        <w:rPr>
          <w:rFonts w:ascii="Arial" w:hAnsi="Arial" w:cs="Arial"/>
          <w:b/>
          <w:szCs w:val="24"/>
        </w:rPr>
        <w:t>ESO Licence</w:t>
      </w:r>
      <w:r w:rsidRPr="00FA79BF">
        <w:rPr>
          <w:rFonts w:ascii="Arial" w:hAnsi="Arial" w:cs="Arial"/>
          <w:b/>
          <w:szCs w:val="24"/>
        </w:rPr>
        <w:t xml:space="preserve">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w:t>
      </w:r>
      <w:proofErr w:type="gramStart"/>
      <w:r w:rsidRPr="00FA79BF">
        <w:rPr>
          <w:rFonts w:ascii="Arial" w:hAnsi="Arial" w:cs="Arial"/>
          <w:szCs w:val="24"/>
        </w:rPr>
        <w:t>qualify</w:t>
      </w:r>
      <w:proofErr w:type="gramEnd"/>
      <w:r w:rsidRPr="00FA79BF">
        <w:rPr>
          <w:rFonts w:ascii="Arial" w:hAnsi="Arial" w:cs="Arial"/>
          <w:szCs w:val="24"/>
        </w:rPr>
        <w:t xml:space="preserve">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Agreement  </w:t>
      </w:r>
      <w:r w:rsidRPr="0006788C">
        <w:rPr>
          <w:bCs/>
          <w:color w:val="000000"/>
          <w:szCs w:val="24"/>
        </w:rPr>
        <w:t>has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Queue Management Process</w:t>
      </w:r>
      <w:r w:rsidRPr="00840B39">
        <w:rPr>
          <w:color w:val="000000" w:themeColor="text1"/>
        </w:rPr>
        <w:t>,</w:t>
      </w:r>
      <w:r w:rsidRPr="37A4141D">
        <w:rPr>
          <w:color w:val="000000" w:themeColor="text1"/>
        </w:rPr>
        <w:t>:</w:t>
      </w:r>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27864A63"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r w:rsidR="009E3C4A">
        <w:rPr>
          <w:b/>
          <w:bCs/>
          <w:color w:val="000000" w:themeColor="text1"/>
        </w:rPr>
        <w:t>,</w:t>
      </w:r>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proofErr w:type="gramStart"/>
      <w:r w:rsidRPr="67E22C6E">
        <w:rPr>
          <w:rFonts w:ascii="Arial" w:hAnsi="Arial" w:cs="Arial"/>
        </w:rPr>
        <w:t>and;</w:t>
      </w:r>
      <w:proofErr w:type="gramEnd"/>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4"/>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Developer’s Project</w:t>
      </w:r>
      <w:r w:rsidRPr="7B07A521">
        <w:rPr>
          <w:rFonts w:cs="Arial"/>
        </w:rPr>
        <w:t xml:space="preserve">  is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4C8C4C4" w14:textId="7C32A6F4" w:rsidR="00FD0D95" w:rsidRDefault="00FD0D95" w:rsidP="00464B77">
      <w:pPr>
        <w:keepNext/>
        <w:tabs>
          <w:tab w:val="center" w:pos="4513"/>
        </w:tabs>
        <w:jc w:val="both"/>
        <w:rPr>
          <w:szCs w:val="24"/>
          <w:lang w:eastAsia="en-GB"/>
        </w:rPr>
      </w:pPr>
      <w:bookmarkStart w:id="481" w:name="_Hlk164167335"/>
      <w:r w:rsidRPr="00486F2A">
        <w:rPr>
          <w:szCs w:val="24"/>
          <w:lang w:eastAsia="en-GB"/>
        </w:rPr>
        <w:t xml:space="preserve">National Energy System Operator </w:t>
      </w:r>
      <w:r>
        <w:rPr>
          <w:szCs w:val="24"/>
          <w:lang w:eastAsia="en-GB"/>
        </w:rPr>
        <w:t xml:space="preserve">         )</w:t>
      </w:r>
    </w:p>
    <w:p w14:paraId="6FA5AE7E" w14:textId="0F1A0A9D" w:rsidR="0046383A" w:rsidRPr="00FA79BF" w:rsidRDefault="00FD0D95" w:rsidP="00464B77">
      <w:pPr>
        <w:keepNext/>
        <w:tabs>
          <w:tab w:val="center" w:pos="4513"/>
        </w:tabs>
        <w:jc w:val="both"/>
        <w:rPr>
          <w:rFonts w:cs="Arial"/>
          <w:b/>
          <w:szCs w:val="24"/>
        </w:rPr>
      </w:pPr>
      <w:r w:rsidRPr="00486F2A">
        <w:rPr>
          <w:szCs w:val="24"/>
          <w:lang w:eastAsia="en-GB"/>
        </w:rPr>
        <w:t>Limited</w:t>
      </w:r>
      <w:bookmarkEnd w:id="481"/>
      <w:r w:rsidR="00464B77">
        <w:rPr>
          <w:rFonts w:cs="Arial"/>
          <w:szCs w:val="24"/>
        </w:rPr>
        <w:t xml:space="preserve">                                                    )</w:t>
      </w:r>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8243"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3C303F" id="Straight Connector 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The amount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2"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C066B"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In this Appendix M, the following terms have the meanings set out next to them:-</w:t>
      </w:r>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 xml:space="preserve">means an estimate pursuant to Clause [9B.2.1] of this Construction Agreement of all payments to be made or which may be required to be made by the User in any relevant period, such estimate to be substantially in the form set out in Part 2 of this Appendix </w:t>
      </w:r>
      <w:proofErr w:type="gramStart"/>
      <w:r w:rsidRPr="00FA79BF">
        <w:rPr>
          <w:rFonts w:cs="Arial"/>
          <w:szCs w:val="24"/>
        </w:rPr>
        <w:t>M;</w:t>
      </w:r>
      <w:proofErr w:type="gramEnd"/>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means an irrevocable standby letter of credit in a form reasonably satisfactory to The Company but in any case expressed to be governed by the Uniform 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 xml:space="preserve">means a notice of drawing signed by or on behalf of The Company substantially in the form set out in Part 4 of this Appendix </w:t>
      </w:r>
      <w:proofErr w:type="gramStart"/>
      <w:r w:rsidRPr="00FA79BF">
        <w:rPr>
          <w:rFonts w:cs="Arial"/>
          <w:szCs w:val="24"/>
        </w:rPr>
        <w:t>M;</w:t>
      </w:r>
      <w:proofErr w:type="gramEnd"/>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 xml:space="preserve">means an on first demand without proof or conditions irrevocable performance bond or performance guarantee executed as a deed in a form reasonably satisfactory to The Company </w:t>
      </w:r>
      <w:proofErr w:type="gramStart"/>
      <w:r w:rsidRPr="00FA79BF">
        <w:rPr>
          <w:rFonts w:cs="Arial"/>
          <w:szCs w:val="24"/>
        </w:rPr>
        <w:t xml:space="preserve">but in any case </w:t>
      </w:r>
      <w:proofErr w:type="gramEnd"/>
      <w:r w:rsidRPr="00FA79BF">
        <w:rPr>
          <w:rFonts w:cs="Arial"/>
          <w:szCs w:val="24"/>
        </w:rPr>
        <w:t>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482" w:name="QuickMark"/>
      <w:bookmarkEnd w:id="482"/>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either </w:t>
      </w:r>
      <w:bookmarkStart w:id="483" w:name="_DV_C3"/>
      <w:r w:rsidRPr="00FA79BF">
        <w:rPr>
          <w:rStyle w:val="DeltaViewInsertion"/>
          <w:rFonts w:ascii="Arial" w:hAnsi="Arial" w:cs="Arial"/>
          <w:color w:val="auto"/>
          <w:szCs w:val="24"/>
        </w:rPr>
        <w:t>:</w:t>
      </w:r>
      <w:bookmarkEnd w:id="483"/>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4"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485" w:name="_DV_M3"/>
      <w:bookmarkEnd w:id="484"/>
      <w:bookmarkEnd w:id="485"/>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486"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486"/>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7"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488" w:name="_DV_M4"/>
      <w:bookmarkEnd w:id="487"/>
      <w:bookmarkEnd w:id="488"/>
      <w:r w:rsidRPr="0046383A">
        <w:rPr>
          <w:rFonts w:ascii="Arial" w:hAnsi="Arial" w:cs="Arial"/>
          <w:sz w:val="24"/>
          <w:szCs w:val="24"/>
        </w:rPr>
        <w:t>holding company</w:t>
      </w:r>
      <w:bookmarkStart w:id="489" w:name="_DV_C8"/>
      <w:r w:rsidRPr="0046383A">
        <w:rPr>
          <w:rStyle w:val="DeltaViewInsertion"/>
          <w:rFonts w:ascii="Arial" w:hAnsi="Arial" w:cs="Arial"/>
          <w:color w:val="auto"/>
          <w:sz w:val="24"/>
          <w:szCs w:val="24"/>
          <w:u w:val="none"/>
        </w:rPr>
        <w:t>, but only where the subsidiary</w:t>
      </w:r>
      <w:bookmarkEnd w:id="489"/>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0" w:name="_DV_C9"/>
      <w:r w:rsidRPr="0046383A">
        <w:rPr>
          <w:rStyle w:val="DeltaViewInsertion"/>
          <w:rFonts w:ascii="Arial" w:hAnsi="Arial" w:cs="Arial"/>
          <w:color w:val="auto"/>
          <w:sz w:val="24"/>
          <w:szCs w:val="24"/>
          <w:u w:val="none"/>
        </w:rPr>
        <w:t>(</w:t>
      </w:r>
      <w:proofErr w:type="spellStart"/>
      <w:r w:rsidRPr="0046383A">
        <w:rPr>
          <w:rStyle w:val="DeltaViewInsertion"/>
          <w:rFonts w:ascii="Arial" w:hAnsi="Arial" w:cs="Arial"/>
          <w:color w:val="auto"/>
          <w:sz w:val="24"/>
          <w:szCs w:val="24"/>
          <w:u w:val="none"/>
        </w:rPr>
        <w:t>i</w:t>
      </w:r>
      <w:proofErr w:type="spellEnd"/>
      <w:r w:rsidRPr="0046383A">
        <w:rPr>
          <w:rStyle w:val="DeltaViewInsertion"/>
          <w:rFonts w:ascii="Arial" w:hAnsi="Arial" w:cs="Arial"/>
          <w:color w:val="auto"/>
          <w:sz w:val="24"/>
          <w:szCs w:val="24"/>
          <w:u w:val="none"/>
        </w:rPr>
        <w:t>)</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w:t>
      </w:r>
      <w:proofErr w:type="gramStart"/>
      <w:r w:rsidRPr="0046383A">
        <w:rPr>
          <w:rStyle w:val="DeltaViewInsertion"/>
          <w:rFonts w:ascii="Arial" w:hAnsi="Arial" w:cs="Arial"/>
          <w:color w:val="auto"/>
          <w:sz w:val="24"/>
          <w:szCs w:val="24"/>
          <w:u w:val="none"/>
        </w:rPr>
        <w:t>subsidiary;</w:t>
      </w:r>
      <w:bookmarkEnd w:id="490"/>
      <w:proofErr w:type="gramEnd"/>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1"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w:t>
      </w:r>
      <w:proofErr w:type="gramStart"/>
      <w:r w:rsidRPr="0046383A">
        <w:rPr>
          <w:rStyle w:val="DeltaViewInsertion"/>
          <w:rFonts w:ascii="Arial" w:hAnsi="Arial" w:cs="Arial"/>
          <w:color w:val="auto"/>
          <w:sz w:val="24"/>
          <w:szCs w:val="24"/>
          <w:u w:val="none"/>
        </w:rPr>
        <w:t>members;</w:t>
      </w:r>
      <w:bookmarkEnd w:id="491"/>
      <w:proofErr w:type="gramEnd"/>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2"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492"/>
    </w:p>
    <w:p w14:paraId="6B7BE5BD" w14:textId="77777777" w:rsidR="0046383A" w:rsidRPr="00FA79BF" w:rsidRDefault="0046383A" w:rsidP="0046383A">
      <w:pPr>
        <w:spacing w:line="360" w:lineRule="auto"/>
        <w:ind w:left="3420" w:firstLine="90"/>
        <w:jc w:val="both"/>
        <w:rPr>
          <w:rFonts w:cs="Arial"/>
          <w:b/>
          <w:szCs w:val="24"/>
        </w:rPr>
      </w:pPr>
      <w:bookmarkStart w:id="493" w:name="_DV_C13"/>
      <w:r w:rsidRPr="0046383A">
        <w:rPr>
          <w:rStyle w:val="DeltaViewInsertion"/>
          <w:rFonts w:cs="Arial"/>
          <w:color w:val="auto"/>
          <w:szCs w:val="24"/>
          <w:u w:val="none"/>
        </w:rPr>
        <w:t>(the expressions “holding company” and “subsidiary</w:t>
      </w:r>
      <w:bookmarkStart w:id="494" w:name="_DV_M5"/>
      <w:bookmarkEnd w:id="493"/>
      <w:bookmarkEnd w:id="494"/>
      <w:r w:rsidRPr="0046383A">
        <w:rPr>
          <w:rFonts w:cs="Arial"/>
          <w:szCs w:val="24"/>
        </w:rPr>
        <w:t xml:space="preserve">” having the </w:t>
      </w:r>
      <w:bookmarkStart w:id="495" w:name="_DV_C15"/>
      <w:r w:rsidRPr="0046383A">
        <w:rPr>
          <w:rStyle w:val="DeltaViewInsertion"/>
          <w:rFonts w:cs="Arial"/>
          <w:color w:val="auto"/>
          <w:szCs w:val="24"/>
          <w:u w:val="none"/>
        </w:rPr>
        <w:t>respective meanings</w:t>
      </w:r>
      <w:bookmarkStart w:id="496" w:name="_DV_M6"/>
      <w:bookmarkEnd w:id="495"/>
      <w:bookmarkEnd w:id="496"/>
      <w:r w:rsidRPr="00FA79BF">
        <w:rPr>
          <w:rFonts w:cs="Arial"/>
          <w:szCs w:val="24"/>
        </w:rPr>
        <w:t xml:space="preserve"> assigned thereto by 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r>
      <w:proofErr w:type="gramStart"/>
      <w:r w:rsidRPr="00FA79BF">
        <w:rPr>
          <w:rFonts w:cs="Arial"/>
          <w:szCs w:val="24"/>
        </w:rPr>
        <w:t>means  a</w:t>
      </w:r>
      <w:proofErr w:type="gramEnd"/>
      <w:r w:rsidRPr="00FA79BF">
        <w:rPr>
          <w:rFonts w:cs="Arial"/>
          <w:szCs w:val="24"/>
        </w:rPr>
        <w:t xml:space="preserve">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 xml:space="preserve">Estimate setting out the amount of the User’s Obligation based on figures contained in the Bi-annual Estimate being the amount for which security shall be provided to The Company pursuant to Clause 9B of this Construction </w:t>
      </w:r>
      <w:proofErr w:type="gramStart"/>
      <w:r w:rsidRPr="00FA79BF">
        <w:rPr>
          <w:rFonts w:cs="Arial"/>
          <w:szCs w:val="24"/>
        </w:rPr>
        <w:t>Agreement;</w:t>
      </w:r>
      <w:proofErr w:type="gramEnd"/>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means the User’s obligation to pay under this Construction Agreement:-</w:t>
      </w:r>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all amounts in respect of which the User has a liability to pay to The Company pursuant to Clause 2.4 of this Construction Agreement </w:t>
      </w:r>
      <w:proofErr w:type="spellStart"/>
      <w:proofErr w:type="gramStart"/>
      <w:r w:rsidRPr="00FA79BF">
        <w:rPr>
          <w:rFonts w:cs="Arial"/>
          <w:szCs w:val="24"/>
        </w:rPr>
        <w:t>Agreement</w:t>
      </w:r>
      <w:proofErr w:type="spellEnd"/>
      <w:r w:rsidRPr="00FA79BF">
        <w:rPr>
          <w:rFonts w:cs="Arial"/>
          <w:szCs w:val="24"/>
        </w:rPr>
        <w:t>;</w:t>
      </w:r>
      <w:proofErr w:type="gramEnd"/>
      <w:r w:rsidRPr="00FA79BF">
        <w:rPr>
          <w:rFonts w:cs="Arial"/>
          <w:szCs w:val="24"/>
        </w:rPr>
        <w:t xml:space="preserve">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The User’s Obligation shall be secured by any one of the following:-</w:t>
      </w:r>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 xml:space="preserve">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w:t>
      </w:r>
      <w:proofErr w:type="gramStart"/>
      <w:r w:rsidRPr="00FA79BF">
        <w:rPr>
          <w:rFonts w:cs="Arial"/>
          <w:szCs w:val="24"/>
        </w:rPr>
        <w:t>M;</w:t>
      </w:r>
      <w:proofErr w:type="gramEnd"/>
      <w:r w:rsidRPr="00FA79BF">
        <w:rPr>
          <w:rFonts w:cs="Arial"/>
          <w:szCs w:val="24"/>
        </w:rPr>
        <w:t xml:space="preserve">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A Performance Bond from a Qualified Company for the amount stated in the Secured Amount Statement as the estimated amount of the User’s Obligation to be secured, such Performance Bond to be Valid for at least the period stated in such Secured Amount Statement and to be renewed 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Any Notice of Drawing to be delivered to Barclays Bank PLC or any other bank at which the Bank Account shall have been opened or a Qualified Bank or a Qualified Company may be delivered by hand, by post or by facsimile transmission.</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The following provisions shall govern the issuance, renewal and release of the Performance Bond or Letter of Credit:-</w:t>
      </w:r>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The following provisions shall govern the maintenance of cash deposits in the Bank Account:-</w:t>
      </w:r>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The amount of the cash deposit to be maintained in the Bank Account shall be maintained from the date of this Construction Agreement at least 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w:t>
      </w:r>
      <w:r w:rsidRPr="00FA79BF">
        <w:rPr>
          <w:rFonts w:cs="Arial"/>
          <w:szCs w:val="24"/>
        </w:rPr>
        <w:tab/>
        <w:t>Notwithstanding any provision aforesaid:-</w:t>
      </w:r>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where a Performance Bond or a Letter of Credit is to substitute for other securities, it  must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r w:rsidRPr="00FA79BF">
        <w:rPr>
          <w:rFonts w:cs="Arial"/>
          <w:b/>
          <w:szCs w:val="24"/>
          <w:u w:val="single"/>
        </w:rPr>
        <w:t>]</w:t>
      </w:r>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Amount due and amount which will</w:t>
      </w:r>
    </w:p>
    <w:p w14:paraId="4F5273C0" w14:textId="77777777" w:rsidR="0046383A" w:rsidRPr="00FA79BF" w:rsidRDefault="0046383A" w:rsidP="0046383A">
      <w:pPr>
        <w:tabs>
          <w:tab w:val="right" w:pos="9026"/>
        </w:tabs>
        <w:jc w:val="center"/>
        <w:rPr>
          <w:rFonts w:cs="Arial"/>
          <w:b/>
          <w:szCs w:val="24"/>
        </w:rPr>
      </w:pPr>
      <w:r w:rsidRPr="00FA79BF">
        <w:rPr>
          <w:rFonts w:cs="Arial"/>
          <w:szCs w:val="24"/>
        </w:rPr>
        <w:t>or might fall due for the period</w:t>
      </w:r>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including [                 ]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respect of which security is</w:t>
      </w:r>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CONSTRUCTION AGREEMENT DATED [           ]</w:t>
      </w:r>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Amount in which security is</w:t>
      </w:r>
    </w:p>
    <w:p w14:paraId="3455A5D6" w14:textId="77777777" w:rsidR="0046383A" w:rsidRPr="00FA79BF" w:rsidRDefault="0046383A" w:rsidP="0046383A">
      <w:pPr>
        <w:tabs>
          <w:tab w:val="right" w:pos="9026"/>
        </w:tabs>
        <w:jc w:val="center"/>
        <w:rPr>
          <w:rFonts w:cs="Arial"/>
          <w:b/>
          <w:szCs w:val="24"/>
        </w:rPr>
      </w:pPr>
      <w:r w:rsidRPr="00FA79BF">
        <w:rPr>
          <w:rFonts w:cs="Arial"/>
          <w:szCs w:val="24"/>
        </w:rPr>
        <w:t>required for the period</w:t>
      </w:r>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including [               ]</w:t>
      </w:r>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6DF44682" w14:textId="483A5370" w:rsidR="0046383A" w:rsidRPr="00FA79BF" w:rsidRDefault="00AF7F5B" w:rsidP="0046383A">
      <w:pPr>
        <w:jc w:val="both"/>
        <w:rPr>
          <w:rFonts w:cs="Arial"/>
          <w:b/>
          <w:szCs w:val="24"/>
        </w:rPr>
      </w:pPr>
      <w:r w:rsidRPr="00AF7F5B">
        <w:rPr>
          <w:rFonts w:cs="Arial"/>
          <w:b/>
          <w:szCs w:val="24"/>
        </w:rPr>
        <w:t>NATIONAL ENERGY SYSTEM OPERATOR LIMITED</w:t>
      </w: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To [            ]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CONSTRUCTION AGREEMENT DATED [                 ]</w:t>
      </w:r>
    </w:p>
    <w:p w14:paraId="1EE02F1B" w14:textId="77777777" w:rsidR="0046383A" w:rsidRPr="00FA79BF" w:rsidRDefault="0046383A" w:rsidP="0046383A">
      <w:pPr>
        <w:ind w:left="720"/>
        <w:jc w:val="both"/>
        <w:rPr>
          <w:rFonts w:cs="Arial"/>
          <w:b/>
          <w:szCs w:val="24"/>
        </w:rPr>
      </w:pPr>
      <w:r w:rsidRPr="00FA79BF">
        <w:rPr>
          <w:rFonts w:cs="Arial"/>
          <w:b/>
          <w:szCs w:val="24"/>
        </w:rPr>
        <w:t>PERFORMANCE BOND NO./DATED [           ]/LETTER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We require payment to be made by telegraphic transfer to:-</w:t>
      </w:r>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0CE65303"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r>
      <w:r w:rsidR="000F32B4" w:rsidRPr="000F32B4">
        <w:rPr>
          <w:rFonts w:cs="Arial"/>
          <w:szCs w:val="24"/>
        </w:rPr>
        <w:t>National Energy 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1BA446C3" w14:textId="78E710D2" w:rsidR="0046383A" w:rsidRPr="00FA79BF" w:rsidRDefault="00095D03" w:rsidP="0046383A">
      <w:pPr>
        <w:jc w:val="both"/>
        <w:rPr>
          <w:rFonts w:cs="Arial"/>
          <w:b/>
          <w:szCs w:val="24"/>
        </w:rPr>
      </w:pPr>
      <w:r w:rsidRPr="00095D03">
        <w:rPr>
          <w:rFonts w:cs="Arial"/>
          <w:b/>
          <w:szCs w:val="24"/>
        </w:rPr>
        <w:t>NATIONAL ENERGY SYSTEM OPERATOR LIMITED</w:t>
      </w: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ins w:id="497" w:author="Angela Quinn (NESO)" w:date="2024-10-18T17:47:00Z"/>
          <w:rFonts w:ascii="Arial" w:hAnsi="Arial" w:cs="Arial"/>
          <w:b/>
          <w:szCs w:val="24"/>
          <w:u w:val="single"/>
        </w:rPr>
      </w:pPr>
      <w:r w:rsidRPr="00FA79BF">
        <w:rPr>
          <w:rFonts w:ascii="Arial" w:hAnsi="Arial" w:cs="Arial"/>
          <w:b/>
          <w:szCs w:val="24"/>
          <w:u w:val="single"/>
        </w:rPr>
        <w:t>THIRD PARTY WORKS</w:t>
      </w:r>
    </w:p>
    <w:p w14:paraId="32D078DE" w14:textId="2D36641D" w:rsidR="00B04325" w:rsidRDefault="00B04325">
      <w:pPr>
        <w:rPr>
          <w:ins w:id="498" w:author="Angela Quinn (NESO)" w:date="2024-10-18T17:47:00Z"/>
          <w:rFonts w:cs="Arial"/>
          <w:b/>
          <w:szCs w:val="24"/>
          <w:u w:val="single"/>
        </w:rPr>
      </w:pPr>
      <w:ins w:id="499" w:author="Angela Quinn (NESO)" w:date="2024-10-18T17:47:00Z">
        <w:r>
          <w:rPr>
            <w:rFonts w:cs="Arial"/>
            <w:b/>
            <w:szCs w:val="24"/>
            <w:u w:val="single"/>
          </w:rPr>
          <w:br w:type="page"/>
        </w:r>
      </w:ins>
    </w:p>
    <w:p w14:paraId="1AAB7AB1" w14:textId="77777777" w:rsidR="00B04325" w:rsidRDefault="00B04325" w:rsidP="0046383A">
      <w:pPr>
        <w:pStyle w:val="Header"/>
        <w:tabs>
          <w:tab w:val="clear" w:pos="4153"/>
          <w:tab w:val="clear" w:pos="8306"/>
        </w:tabs>
        <w:jc w:val="center"/>
        <w:rPr>
          <w:rFonts w:ascii="Arial" w:hAnsi="Arial" w:cs="Arial"/>
          <w:b/>
          <w:szCs w:val="24"/>
          <w:u w:val="single"/>
        </w:rPr>
      </w:pPr>
    </w:p>
    <w:p w14:paraId="327C3E48" w14:textId="77777777" w:rsidR="00B04325" w:rsidRPr="0054477A" w:rsidRDefault="00B04325" w:rsidP="00B04325">
      <w:pPr>
        <w:tabs>
          <w:tab w:val="left" w:pos="3780"/>
        </w:tabs>
        <w:jc w:val="center"/>
        <w:rPr>
          <w:ins w:id="500" w:author="Angela Quinn (NESO)" w:date="2024-10-18T17:48:00Z"/>
          <w:rFonts w:cs="Arial"/>
          <w:b/>
          <w:szCs w:val="24"/>
          <w:u w:val="single"/>
        </w:rPr>
      </w:pPr>
      <w:ins w:id="501"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636E1397" w14:textId="77777777" w:rsidR="00B04325" w:rsidRPr="0054477A" w:rsidRDefault="00B04325" w:rsidP="00B04325">
      <w:pPr>
        <w:tabs>
          <w:tab w:val="left" w:pos="3780"/>
        </w:tabs>
        <w:rPr>
          <w:ins w:id="502" w:author="Angela Quinn (NESO)" w:date="2024-10-18T17:48:00Z"/>
          <w:rFonts w:cs="Arial"/>
          <w:szCs w:val="24"/>
        </w:rPr>
      </w:pPr>
    </w:p>
    <w:p w14:paraId="10F273FB" w14:textId="77777777" w:rsidR="00B04325" w:rsidRDefault="00B04325" w:rsidP="00B04325">
      <w:pPr>
        <w:tabs>
          <w:tab w:val="left" w:pos="3780"/>
        </w:tabs>
        <w:jc w:val="center"/>
        <w:rPr>
          <w:ins w:id="503" w:author="Angela Quinn (NESO)" w:date="2024-10-18T17:48:00Z"/>
          <w:rFonts w:cs="Arial"/>
          <w:b/>
          <w:szCs w:val="24"/>
          <w:u w:val="single"/>
        </w:rPr>
      </w:pPr>
      <w:ins w:id="504" w:author="Angela Quinn (NESO)" w:date="2024-10-18T17:48:00Z">
        <w:r>
          <w:rPr>
            <w:rFonts w:cs="Arial"/>
            <w:b/>
            <w:szCs w:val="24"/>
            <w:u w:val="single"/>
          </w:rPr>
          <w:t>[GATE 1 VERSIONS</w:t>
        </w:r>
      </w:ins>
    </w:p>
    <w:p w14:paraId="40581BC8" w14:textId="77777777" w:rsidR="00B04325" w:rsidRDefault="00B04325" w:rsidP="00B04325">
      <w:pPr>
        <w:tabs>
          <w:tab w:val="left" w:pos="3780"/>
        </w:tabs>
        <w:jc w:val="center"/>
        <w:rPr>
          <w:ins w:id="505" w:author="Angela Quinn (NESO)" w:date="2024-10-18T17:48:00Z"/>
          <w:rFonts w:cs="Arial"/>
          <w:b/>
          <w:szCs w:val="24"/>
          <w:u w:val="single"/>
        </w:rPr>
      </w:pPr>
    </w:p>
    <w:p w14:paraId="0F2E98F5" w14:textId="77777777" w:rsidR="00B04325" w:rsidRDefault="00B04325" w:rsidP="00B04325">
      <w:pPr>
        <w:tabs>
          <w:tab w:val="left" w:pos="3780"/>
        </w:tabs>
        <w:jc w:val="center"/>
        <w:rPr>
          <w:ins w:id="506" w:author="Angela Quinn (NESO)" w:date="2024-10-18T17:48:00Z"/>
          <w:rFonts w:cs="Arial"/>
          <w:b/>
          <w:szCs w:val="24"/>
          <w:u w:val="single"/>
        </w:rPr>
      </w:pPr>
      <w:ins w:id="507" w:author="Angela Quinn (NESO)" w:date="2024-10-18T17:48:00Z">
        <w:r>
          <w:rPr>
            <w:rFonts w:cs="Arial"/>
            <w:b/>
            <w:szCs w:val="24"/>
            <w:u w:val="single"/>
          </w:rPr>
          <w:t>USER’S DATA</w:t>
        </w:r>
      </w:ins>
    </w:p>
    <w:p w14:paraId="09AEA58E" w14:textId="77777777" w:rsidR="00B04325" w:rsidRDefault="00B04325" w:rsidP="00B04325">
      <w:pPr>
        <w:tabs>
          <w:tab w:val="left" w:pos="3780"/>
        </w:tabs>
        <w:jc w:val="center"/>
        <w:rPr>
          <w:ins w:id="508" w:author="Angela Quinn (NESO)" w:date="2024-10-18T17:48:00Z"/>
          <w:rFonts w:cs="Arial"/>
          <w:b/>
          <w:szCs w:val="24"/>
          <w:u w:val="single"/>
        </w:rPr>
      </w:pPr>
    </w:p>
    <w:p w14:paraId="0C11F50E" w14:textId="77777777" w:rsidR="00B04325" w:rsidRDefault="00B04325" w:rsidP="00B04325">
      <w:pPr>
        <w:tabs>
          <w:tab w:val="left" w:pos="3780"/>
        </w:tabs>
        <w:jc w:val="center"/>
        <w:rPr>
          <w:ins w:id="509" w:author="Angela Quinn (NESO)" w:date="2024-10-18T17:48:00Z"/>
          <w:rFonts w:cs="Arial"/>
          <w:b/>
          <w:szCs w:val="24"/>
          <w:u w:val="single"/>
        </w:rPr>
      </w:pPr>
    </w:p>
    <w:p w14:paraId="27F2E3F8" w14:textId="537CD39B" w:rsidR="00B04325" w:rsidRPr="009525FD" w:rsidRDefault="00F44C7A" w:rsidP="009525FD">
      <w:pPr>
        <w:tabs>
          <w:tab w:val="left" w:pos="3780"/>
        </w:tabs>
        <w:rPr>
          <w:ins w:id="510" w:author="Angela Quinn (NESO)" w:date="2024-10-18T17:48:00Z"/>
          <w:rFonts w:cs="Arial"/>
          <w:bCs/>
          <w:szCs w:val="24"/>
          <w:u w:val="single"/>
        </w:rPr>
      </w:pPr>
      <w:ins w:id="511" w:author="Angela Quinn (NESO)" w:date="2024-10-18T17:49:00Z">
        <w:r w:rsidRPr="009525FD">
          <w:rPr>
            <w:rFonts w:cs="Arial"/>
            <w:bCs/>
            <w:szCs w:val="24"/>
            <w:u w:val="single"/>
          </w:rPr>
          <w:t>Project</w:t>
        </w:r>
      </w:ins>
    </w:p>
    <w:p w14:paraId="6FE8F03E" w14:textId="77777777" w:rsidR="00B04325" w:rsidRPr="0054477A" w:rsidRDefault="00B04325" w:rsidP="00B04325">
      <w:pPr>
        <w:tabs>
          <w:tab w:val="left" w:pos="3780"/>
        </w:tabs>
        <w:rPr>
          <w:ins w:id="512" w:author="Angela Quinn (NESO)" w:date="2024-10-18T17:48:00Z"/>
          <w:rFonts w:cs="Arial"/>
          <w:szCs w:val="24"/>
        </w:rPr>
      </w:pPr>
    </w:p>
    <w:p w14:paraId="56556C0A" w14:textId="199AC551" w:rsidR="00B04325" w:rsidRPr="0054477A" w:rsidRDefault="00B04325" w:rsidP="00B04325">
      <w:pPr>
        <w:tabs>
          <w:tab w:val="left" w:pos="3780"/>
        </w:tabs>
        <w:rPr>
          <w:ins w:id="513" w:author="Angela Quinn (NESO)" w:date="2024-10-18T17:48:00Z"/>
          <w:rFonts w:cs="Arial"/>
          <w:szCs w:val="24"/>
        </w:rPr>
      </w:pPr>
      <w:ins w:id="514" w:author="Angela Quinn (NESO)" w:date="2024-10-18T17:48:00Z">
        <w:r w:rsidRPr="0054477A">
          <w:rPr>
            <w:rFonts w:cs="Arial"/>
            <w:szCs w:val="24"/>
          </w:rPr>
          <w:t xml:space="preserve">Location </w:t>
        </w:r>
      </w:ins>
    </w:p>
    <w:p w14:paraId="261E9CAB" w14:textId="77777777" w:rsidR="00B04325" w:rsidRPr="0054477A" w:rsidRDefault="00B04325" w:rsidP="00B04325">
      <w:pPr>
        <w:tabs>
          <w:tab w:val="left" w:pos="3780"/>
        </w:tabs>
        <w:rPr>
          <w:ins w:id="515" w:author="Angela Quinn (NESO)" w:date="2024-10-18T17:48:00Z"/>
          <w:rFonts w:cs="Arial"/>
          <w:szCs w:val="24"/>
        </w:rPr>
      </w:pPr>
    </w:p>
    <w:p w14:paraId="7F6D0836" w14:textId="77777777" w:rsidR="00B04325" w:rsidRPr="0054477A" w:rsidRDefault="00B04325" w:rsidP="00B04325">
      <w:pPr>
        <w:tabs>
          <w:tab w:val="left" w:pos="3780"/>
        </w:tabs>
        <w:rPr>
          <w:ins w:id="516" w:author="Angela Quinn (NESO)" w:date="2024-10-18T17:48:00Z"/>
          <w:rFonts w:cs="Arial"/>
          <w:szCs w:val="24"/>
        </w:rPr>
      </w:pPr>
      <w:ins w:id="517" w:author="Angela Quinn (NESO)" w:date="2024-10-18T17:48:00Z">
        <w:r w:rsidRPr="0054477A">
          <w:rPr>
            <w:rFonts w:cs="Arial"/>
            <w:szCs w:val="24"/>
          </w:rPr>
          <w:t xml:space="preserve">Connection Site </w:t>
        </w:r>
        <w:r>
          <w:rPr>
            <w:rFonts w:cs="Arial"/>
            <w:szCs w:val="24"/>
          </w:rPr>
          <w:t>[(provided for indicative purposes only and subject to Clause 1.2)] [Reserved (subject to Clause 1.2]</w:t>
        </w:r>
      </w:ins>
    </w:p>
    <w:p w14:paraId="14E0F362" w14:textId="77777777" w:rsidR="00B04325" w:rsidRPr="0054477A" w:rsidRDefault="00B04325" w:rsidP="00B04325">
      <w:pPr>
        <w:tabs>
          <w:tab w:val="left" w:pos="3780"/>
        </w:tabs>
        <w:rPr>
          <w:ins w:id="518" w:author="Angela Quinn (NESO)" w:date="2024-10-18T17:48:00Z"/>
          <w:rFonts w:cs="Arial"/>
          <w:szCs w:val="24"/>
        </w:rPr>
      </w:pPr>
    </w:p>
    <w:p w14:paraId="4D63A8C7" w14:textId="77777777" w:rsidR="00B04325" w:rsidRDefault="00B04325" w:rsidP="00B04325">
      <w:pPr>
        <w:tabs>
          <w:tab w:val="left" w:pos="3780"/>
        </w:tabs>
        <w:rPr>
          <w:ins w:id="519" w:author="Angela Quinn (NESO)" w:date="2024-10-18T17:48:00Z"/>
          <w:rFonts w:cs="Arial"/>
          <w:szCs w:val="24"/>
        </w:rPr>
      </w:pPr>
    </w:p>
    <w:p w14:paraId="034EB2F0" w14:textId="73EBE59C" w:rsidR="00B04325" w:rsidRPr="0054477A" w:rsidRDefault="00B04325" w:rsidP="00B04325">
      <w:pPr>
        <w:tabs>
          <w:tab w:val="left" w:pos="3780"/>
        </w:tabs>
        <w:rPr>
          <w:ins w:id="520" w:author="Angela Quinn (NESO)" w:date="2024-10-18T17:48:00Z"/>
          <w:rFonts w:cs="Arial"/>
          <w:szCs w:val="24"/>
        </w:rPr>
      </w:pPr>
      <w:ins w:id="521" w:author="Angela Quinn (NESO)" w:date="2024-10-18T17:48:00Z">
        <w:r>
          <w:rPr>
            <w:rFonts w:cs="Arial"/>
            <w:szCs w:val="24"/>
          </w:rPr>
          <w:t>Demand [requested] [Reserved subject to Clause 1.2]</w:t>
        </w:r>
      </w:ins>
    </w:p>
    <w:p w14:paraId="7D335017" w14:textId="77777777" w:rsidR="00B04325" w:rsidRPr="0054477A" w:rsidRDefault="00B04325" w:rsidP="00B04325">
      <w:pPr>
        <w:tabs>
          <w:tab w:val="left" w:pos="3780"/>
        </w:tabs>
        <w:rPr>
          <w:ins w:id="522" w:author="Angela Quinn (NESO)" w:date="2024-10-18T17:48:00Z"/>
          <w:rFonts w:cs="Arial"/>
          <w:szCs w:val="24"/>
        </w:rPr>
      </w:pPr>
    </w:p>
    <w:p w14:paraId="34947752" w14:textId="77777777" w:rsidR="00B04325" w:rsidRPr="0054477A" w:rsidRDefault="00B04325" w:rsidP="00B04325">
      <w:pPr>
        <w:tabs>
          <w:tab w:val="left" w:pos="3780"/>
        </w:tabs>
        <w:rPr>
          <w:ins w:id="523" w:author="Angela Quinn (NESO)" w:date="2024-10-18T17:48:00Z"/>
          <w:rFonts w:cs="Arial"/>
          <w:szCs w:val="24"/>
        </w:rPr>
      </w:pPr>
      <w:ins w:id="524" w:author="Angela Quinn (NESO)" w:date="2024-10-18T17:48:00Z">
        <w:r w:rsidRPr="0054477A">
          <w:rPr>
            <w:rFonts w:cs="Arial"/>
            <w:szCs w:val="24"/>
          </w:rPr>
          <w:t>Agreement Reference</w:t>
        </w:r>
      </w:ins>
    </w:p>
    <w:p w14:paraId="3EB26406" w14:textId="77777777" w:rsidR="00B04325" w:rsidRPr="0054477A" w:rsidRDefault="00B04325" w:rsidP="00B04325">
      <w:pPr>
        <w:tabs>
          <w:tab w:val="left" w:pos="3780"/>
        </w:tabs>
        <w:rPr>
          <w:ins w:id="525" w:author="Angela Quinn (NESO)" w:date="2024-10-18T17:48:00Z"/>
          <w:rFonts w:cs="Arial"/>
          <w:szCs w:val="24"/>
        </w:rPr>
      </w:pPr>
    </w:p>
    <w:p w14:paraId="5CB40ED9" w14:textId="77777777" w:rsidR="00B04325" w:rsidRPr="0054477A" w:rsidRDefault="00B04325" w:rsidP="00B04325">
      <w:pPr>
        <w:tabs>
          <w:tab w:val="left" w:pos="3780"/>
        </w:tabs>
        <w:rPr>
          <w:ins w:id="526" w:author="Angela Quinn (NESO)" w:date="2024-10-18T17:48:00Z"/>
          <w:rFonts w:cs="Arial"/>
          <w:szCs w:val="24"/>
        </w:rPr>
      </w:pPr>
      <w:ins w:id="527" w:author="Angela Quinn (NESO)" w:date="2024-10-18T17:48:00Z">
        <w:r w:rsidRPr="0054477A">
          <w:rPr>
            <w:rFonts w:cs="Arial"/>
            <w:szCs w:val="24"/>
          </w:rPr>
          <w:t>[Insert details equivalent to data listed in part 1 of the planning code]</w:t>
        </w:r>
      </w:ins>
    </w:p>
    <w:p w14:paraId="02AA7E6A" w14:textId="77777777" w:rsidR="00B04325" w:rsidRPr="0054477A" w:rsidRDefault="00B04325" w:rsidP="00B04325">
      <w:pPr>
        <w:tabs>
          <w:tab w:val="left" w:pos="3780"/>
        </w:tabs>
        <w:rPr>
          <w:ins w:id="528" w:author="Angela Quinn (NESO)" w:date="2024-10-18T17:48:00Z"/>
          <w:rFonts w:cs="Arial"/>
          <w:szCs w:val="24"/>
        </w:rPr>
      </w:pPr>
    </w:p>
    <w:p w14:paraId="61C06B58" w14:textId="336B31C5" w:rsidR="00B04325" w:rsidRDefault="00B04325" w:rsidP="00B04325">
      <w:pPr>
        <w:tabs>
          <w:tab w:val="left" w:pos="3780"/>
        </w:tabs>
        <w:rPr>
          <w:ins w:id="529" w:author="Angela Quinn (NESO)" w:date="2024-10-18T17:48:00Z"/>
          <w:rFonts w:cs="Arial"/>
          <w:szCs w:val="24"/>
        </w:rPr>
      </w:pPr>
      <w:ins w:id="530" w:author="Angela Quinn (NESO)" w:date="2024-10-18T17:48:00Z">
        <w:r>
          <w:rPr>
            <w:rFonts w:cs="Arial"/>
            <w:szCs w:val="24"/>
          </w:rPr>
          <w:t xml:space="preserve">Date [(provided for indicative purposes only and subject to Clause 1.2)] [Reserved subject to Clause 1.2]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2DE2E9B6" w14:textId="77777777" w:rsidR="00B04325" w:rsidRDefault="00B04325" w:rsidP="00B04325">
      <w:pPr>
        <w:tabs>
          <w:tab w:val="left" w:pos="3780"/>
        </w:tabs>
        <w:rPr>
          <w:ins w:id="531" w:author="Angela Quinn (NESO)" w:date="2024-10-18T17:48:00Z"/>
          <w:rFonts w:cs="Arial"/>
          <w:b/>
          <w:szCs w:val="24"/>
          <w:u w:val="single"/>
        </w:rPr>
      </w:pPr>
    </w:p>
    <w:p w14:paraId="752CB452" w14:textId="77777777" w:rsidR="00B04325" w:rsidRDefault="00B04325" w:rsidP="00B04325">
      <w:pPr>
        <w:tabs>
          <w:tab w:val="left" w:pos="3780"/>
        </w:tabs>
        <w:jc w:val="center"/>
        <w:rPr>
          <w:ins w:id="532" w:author="Angela Quinn (NESO)" w:date="2024-10-18T17:48:00Z"/>
          <w:rFonts w:cs="Arial"/>
          <w:b/>
          <w:szCs w:val="24"/>
          <w:u w:val="single"/>
        </w:rPr>
      </w:pPr>
    </w:p>
    <w:p w14:paraId="4F0E9963" w14:textId="77777777" w:rsidR="00B04325" w:rsidRDefault="00B04325" w:rsidP="00B04325">
      <w:pPr>
        <w:tabs>
          <w:tab w:val="left" w:pos="3780"/>
        </w:tabs>
        <w:jc w:val="center"/>
        <w:rPr>
          <w:ins w:id="533" w:author="Angela Quinn (NESO)" w:date="2024-10-18T17:48:00Z"/>
          <w:rFonts w:cs="Arial"/>
          <w:b/>
          <w:szCs w:val="24"/>
          <w:u w:val="single"/>
        </w:rPr>
      </w:pPr>
    </w:p>
    <w:p w14:paraId="7E1F3E82" w14:textId="77777777" w:rsidR="00B04325" w:rsidRPr="0054477A" w:rsidRDefault="00B04325" w:rsidP="00B04325">
      <w:pPr>
        <w:tabs>
          <w:tab w:val="left" w:pos="3780"/>
        </w:tabs>
        <w:jc w:val="center"/>
        <w:rPr>
          <w:ins w:id="534" w:author="Angela Quinn (NESO)" w:date="2024-10-18T17:48:00Z"/>
          <w:rFonts w:cs="Arial"/>
          <w:b/>
          <w:szCs w:val="24"/>
          <w:u w:val="single"/>
        </w:rPr>
      </w:pPr>
      <w:ins w:id="535" w:author="Angela Quinn (NESO)" w:date="2024-10-18T17:48:00Z">
        <w:r w:rsidRPr="0054477A">
          <w:rPr>
            <w:rFonts w:cs="Arial"/>
            <w:b/>
            <w:szCs w:val="24"/>
            <w:u w:val="single"/>
          </w:rPr>
          <w:t>DEVELOPER’S DATA</w:t>
        </w:r>
      </w:ins>
    </w:p>
    <w:p w14:paraId="0FADEF60" w14:textId="77777777" w:rsidR="00B04325" w:rsidRPr="0054477A" w:rsidRDefault="00B04325" w:rsidP="00B04325">
      <w:pPr>
        <w:tabs>
          <w:tab w:val="left" w:pos="3780"/>
        </w:tabs>
        <w:rPr>
          <w:ins w:id="536" w:author="Angela Quinn (NESO)" w:date="2024-10-18T17:48:00Z"/>
          <w:rFonts w:cs="Arial"/>
          <w:szCs w:val="24"/>
        </w:rPr>
      </w:pPr>
    </w:p>
    <w:p w14:paraId="1EC4E9F4" w14:textId="3F96FB65" w:rsidR="00B04325" w:rsidRPr="0054477A" w:rsidRDefault="00B04325" w:rsidP="00B04325">
      <w:pPr>
        <w:tabs>
          <w:tab w:val="left" w:pos="3780"/>
        </w:tabs>
        <w:rPr>
          <w:ins w:id="537" w:author="Angela Quinn (NESO)" w:date="2024-10-18T17:48:00Z"/>
          <w:rFonts w:cs="Arial"/>
          <w:szCs w:val="24"/>
        </w:rPr>
      </w:pPr>
      <w:ins w:id="538" w:author="Angela Quinn (NESO)" w:date="2024-10-18T17:48:00Z">
        <w:r w:rsidRPr="0054477A">
          <w:rPr>
            <w:rFonts w:cs="Arial"/>
            <w:szCs w:val="24"/>
          </w:rPr>
          <w:t>P</w:t>
        </w:r>
      </w:ins>
      <w:ins w:id="539" w:author="Angela Quinn (NESO)" w:date="2024-10-18T17:50:00Z">
        <w:r w:rsidR="009E69F1">
          <w:rPr>
            <w:rFonts w:cs="Arial"/>
            <w:szCs w:val="24"/>
          </w:rPr>
          <w:t>roject</w:t>
        </w:r>
      </w:ins>
    </w:p>
    <w:p w14:paraId="034FF256" w14:textId="77777777" w:rsidR="00B04325" w:rsidRPr="0054477A" w:rsidRDefault="00B04325" w:rsidP="00B04325">
      <w:pPr>
        <w:tabs>
          <w:tab w:val="left" w:pos="3780"/>
        </w:tabs>
        <w:rPr>
          <w:ins w:id="540" w:author="Angela Quinn (NESO)" w:date="2024-10-18T17:48:00Z"/>
          <w:rFonts w:cs="Arial"/>
          <w:szCs w:val="24"/>
        </w:rPr>
      </w:pPr>
    </w:p>
    <w:p w14:paraId="2D1085AA" w14:textId="39990AD9" w:rsidR="00B04325" w:rsidRPr="0054477A" w:rsidRDefault="00B04325" w:rsidP="00B04325">
      <w:pPr>
        <w:tabs>
          <w:tab w:val="left" w:pos="3780"/>
        </w:tabs>
        <w:rPr>
          <w:ins w:id="541" w:author="Angela Quinn (NESO)" w:date="2024-10-18T17:48:00Z"/>
          <w:rFonts w:cs="Arial"/>
          <w:szCs w:val="24"/>
        </w:rPr>
      </w:pPr>
      <w:ins w:id="542" w:author="Angela Quinn (NESO)" w:date="2024-10-18T17:48:00Z">
        <w:r w:rsidRPr="0054477A">
          <w:rPr>
            <w:rFonts w:cs="Arial"/>
            <w:szCs w:val="24"/>
          </w:rPr>
          <w:t xml:space="preserve">Location </w:t>
        </w:r>
      </w:ins>
    </w:p>
    <w:p w14:paraId="6DE49BFB" w14:textId="77777777" w:rsidR="00B04325" w:rsidRPr="0054477A" w:rsidRDefault="00B04325" w:rsidP="00B04325">
      <w:pPr>
        <w:tabs>
          <w:tab w:val="left" w:pos="3780"/>
        </w:tabs>
        <w:rPr>
          <w:ins w:id="543" w:author="Angela Quinn (NESO)" w:date="2024-10-18T17:48:00Z"/>
          <w:rFonts w:cs="Arial"/>
          <w:szCs w:val="24"/>
        </w:rPr>
      </w:pPr>
    </w:p>
    <w:p w14:paraId="7640D920" w14:textId="77777777" w:rsidR="00B04325" w:rsidRPr="0054477A" w:rsidRDefault="00B04325" w:rsidP="00B04325">
      <w:pPr>
        <w:tabs>
          <w:tab w:val="left" w:pos="3780"/>
        </w:tabs>
        <w:rPr>
          <w:ins w:id="544" w:author="Angela Quinn (NESO)" w:date="2024-10-18T17:48:00Z"/>
          <w:rFonts w:cs="Arial"/>
          <w:szCs w:val="24"/>
        </w:rPr>
      </w:pPr>
      <w:ins w:id="545" w:author="Angela Quinn (NESO)" w:date="2024-10-18T17:48:00Z">
        <w:r w:rsidRPr="0054477A">
          <w:rPr>
            <w:rFonts w:cs="Arial"/>
            <w:szCs w:val="24"/>
          </w:rPr>
          <w:t>Connection Site (GSP)</w:t>
        </w:r>
        <w:r w:rsidRPr="009609E7">
          <w:rPr>
            <w:rFonts w:cs="Arial"/>
            <w:szCs w:val="24"/>
          </w:rPr>
          <w:t xml:space="preserv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30D6A506" w14:textId="77777777" w:rsidR="00B04325" w:rsidRPr="0054477A" w:rsidRDefault="00B04325" w:rsidP="00B04325">
      <w:pPr>
        <w:tabs>
          <w:tab w:val="left" w:pos="3780"/>
        </w:tabs>
        <w:rPr>
          <w:ins w:id="546" w:author="Angela Quinn (NESO)" w:date="2024-10-18T17:48:00Z"/>
          <w:rFonts w:cs="Arial"/>
          <w:szCs w:val="24"/>
        </w:rPr>
      </w:pPr>
    </w:p>
    <w:p w14:paraId="3585AF85" w14:textId="77777777" w:rsidR="00B04325" w:rsidRPr="0054477A" w:rsidRDefault="00B04325" w:rsidP="00B04325">
      <w:pPr>
        <w:tabs>
          <w:tab w:val="left" w:pos="3780"/>
        </w:tabs>
        <w:rPr>
          <w:ins w:id="547" w:author="Angela Quinn (NESO)" w:date="2024-10-18T17:48:00Z"/>
          <w:rFonts w:cs="Arial"/>
          <w:szCs w:val="24"/>
        </w:rPr>
      </w:pPr>
      <w:ins w:id="548" w:author="Angela Quinn (NESO)" w:date="2024-10-18T17:48:00Z">
        <w:r w:rsidRPr="0054477A">
          <w:rPr>
            <w:rFonts w:cs="Arial"/>
            <w:szCs w:val="24"/>
          </w:rPr>
          <w:t>Site of Connection</w:t>
        </w:r>
        <w:r>
          <w:rPr>
            <w:rFonts w:cs="Arial"/>
            <w:szCs w:val="24"/>
          </w:rPr>
          <w:t xml:space="preserve"> [(provided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64AB6113" w14:textId="77777777" w:rsidR="00B04325" w:rsidRPr="0054477A" w:rsidRDefault="00B04325" w:rsidP="00B04325">
      <w:pPr>
        <w:tabs>
          <w:tab w:val="left" w:pos="3780"/>
        </w:tabs>
        <w:rPr>
          <w:ins w:id="549" w:author="Angela Quinn (NESO)" w:date="2024-10-18T17:48:00Z"/>
          <w:rFonts w:cs="Arial"/>
          <w:szCs w:val="24"/>
        </w:rPr>
      </w:pPr>
    </w:p>
    <w:p w14:paraId="1DB7F4FD" w14:textId="77777777" w:rsidR="00B04325" w:rsidRPr="0054477A" w:rsidRDefault="00B04325" w:rsidP="00B04325">
      <w:pPr>
        <w:tabs>
          <w:tab w:val="left" w:pos="3780"/>
        </w:tabs>
        <w:rPr>
          <w:ins w:id="550" w:author="Angela Quinn (NESO)" w:date="2024-10-18T17:48:00Z"/>
          <w:rFonts w:cs="Arial"/>
          <w:szCs w:val="24"/>
        </w:rPr>
      </w:pPr>
    </w:p>
    <w:p w14:paraId="353E54A5" w14:textId="77777777" w:rsidR="00B04325" w:rsidRPr="0054477A" w:rsidRDefault="00B04325" w:rsidP="00B04325">
      <w:pPr>
        <w:tabs>
          <w:tab w:val="left" w:pos="3780"/>
        </w:tabs>
        <w:rPr>
          <w:ins w:id="551" w:author="Angela Quinn (NESO)" w:date="2024-10-18T17:48:00Z"/>
          <w:rFonts w:cs="Arial"/>
          <w:szCs w:val="24"/>
        </w:rPr>
      </w:pPr>
      <w:ins w:id="552" w:author="Angela Quinn (NESO)" w:date="2024-10-18T17:48:00Z">
        <w:r w:rsidRPr="0054477A">
          <w:rPr>
            <w:rFonts w:cs="Arial"/>
            <w:szCs w:val="24"/>
          </w:rPr>
          <w:t>Agreement Reference</w:t>
        </w:r>
      </w:ins>
    </w:p>
    <w:p w14:paraId="33420367" w14:textId="77777777" w:rsidR="00B04325" w:rsidRPr="0054477A" w:rsidRDefault="00B04325" w:rsidP="00B04325">
      <w:pPr>
        <w:tabs>
          <w:tab w:val="left" w:pos="3780"/>
        </w:tabs>
        <w:rPr>
          <w:ins w:id="553" w:author="Angela Quinn (NESO)" w:date="2024-10-18T17:48:00Z"/>
          <w:rFonts w:cs="Arial"/>
          <w:szCs w:val="24"/>
        </w:rPr>
      </w:pPr>
    </w:p>
    <w:p w14:paraId="06894882" w14:textId="77777777" w:rsidR="00B04325" w:rsidRPr="0054477A" w:rsidRDefault="00B04325" w:rsidP="00B04325">
      <w:pPr>
        <w:tabs>
          <w:tab w:val="left" w:pos="3780"/>
        </w:tabs>
        <w:rPr>
          <w:ins w:id="554" w:author="Angela Quinn (NESO)" w:date="2024-10-18T17:48:00Z"/>
          <w:rFonts w:cs="Arial"/>
          <w:szCs w:val="24"/>
        </w:rPr>
      </w:pPr>
    </w:p>
    <w:p w14:paraId="5BAF5EA5" w14:textId="77777777" w:rsidR="00B04325" w:rsidRPr="0054477A" w:rsidRDefault="00B04325" w:rsidP="00B04325">
      <w:pPr>
        <w:tabs>
          <w:tab w:val="left" w:pos="3780"/>
        </w:tabs>
        <w:rPr>
          <w:ins w:id="555" w:author="Angela Quinn (NESO)" w:date="2024-10-18T17:48:00Z"/>
          <w:rFonts w:cs="Arial"/>
          <w:szCs w:val="24"/>
        </w:rPr>
      </w:pPr>
      <w:ins w:id="556" w:author="Angela Quinn (NESO)" w:date="2024-10-18T17:48:00Z">
        <w:r w:rsidRPr="0054477A">
          <w:rPr>
            <w:rFonts w:cs="Arial"/>
            <w:szCs w:val="24"/>
          </w:rPr>
          <w:t>[Insert details equivalent to data listed in part 1 of the planning code]</w:t>
        </w:r>
      </w:ins>
    </w:p>
    <w:p w14:paraId="71CEBB5A" w14:textId="77777777" w:rsidR="00B04325" w:rsidRPr="0054477A" w:rsidRDefault="00B04325" w:rsidP="00B04325">
      <w:pPr>
        <w:tabs>
          <w:tab w:val="left" w:pos="3780"/>
        </w:tabs>
        <w:rPr>
          <w:ins w:id="557" w:author="Angela Quinn (NESO)" w:date="2024-10-18T17:48:00Z"/>
          <w:rFonts w:cs="Arial"/>
          <w:szCs w:val="24"/>
        </w:rPr>
      </w:pPr>
    </w:p>
    <w:p w14:paraId="604BC2AF" w14:textId="0C7AA1F4" w:rsidR="00B04325" w:rsidRDefault="00B04325" w:rsidP="00B04325">
      <w:pPr>
        <w:tabs>
          <w:tab w:val="left" w:pos="3780"/>
        </w:tabs>
        <w:rPr>
          <w:ins w:id="558" w:author="Angela Quinn (NESO)" w:date="2024-10-18T17:53:00Z"/>
          <w:rFonts w:cs="Arial"/>
          <w:szCs w:val="24"/>
        </w:rPr>
      </w:pPr>
      <w:ins w:id="559" w:author="Angela Quinn (NESO)" w:date="2024-10-18T17:48:00Z">
        <w:r>
          <w:rPr>
            <w:rFonts w:cs="Arial"/>
            <w:szCs w:val="24"/>
          </w:rPr>
          <w:t>D</w:t>
        </w:r>
        <w:r w:rsidRPr="0054477A">
          <w:rPr>
            <w:rFonts w:cs="Arial"/>
            <w:szCs w:val="24"/>
          </w:rPr>
          <w:t xml:space="preserve">ate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ins w:id="560" w:author="Angela Quinn (NESO)" w:date="2024-10-18T17:53:00Z">
        <w:r w:rsidR="006533A4">
          <w:rPr>
            <w:rFonts w:cs="Arial"/>
            <w:szCs w:val="24"/>
          </w:rPr>
          <w:t xml:space="preserve"> </w:t>
        </w:r>
      </w:ins>
      <w:ins w:id="561" w:author="Angela Quinn (NESO)" w:date="2024-10-18T17:48:00Z">
        <w:r w:rsidRPr="0054477A">
          <w:rPr>
            <w:rFonts w:cs="Arial"/>
            <w:szCs w:val="24"/>
          </w:rPr>
          <w:t xml:space="preserve">when Power Station’s connection to\use of the Distribution System will be energised. </w:t>
        </w:r>
      </w:ins>
    </w:p>
    <w:p w14:paraId="24AB6689" w14:textId="77777777" w:rsidR="006533A4" w:rsidRDefault="006533A4" w:rsidP="00B04325">
      <w:pPr>
        <w:tabs>
          <w:tab w:val="left" w:pos="3780"/>
        </w:tabs>
        <w:rPr>
          <w:ins w:id="562" w:author="Angela Quinn (NESO)" w:date="2024-10-18T17:53:00Z"/>
          <w:rFonts w:cs="Arial"/>
          <w:szCs w:val="24"/>
        </w:rPr>
      </w:pPr>
    </w:p>
    <w:p w14:paraId="08EAF35F" w14:textId="1AAC5FD2" w:rsidR="006533A4" w:rsidRDefault="006533A4" w:rsidP="00B04325">
      <w:pPr>
        <w:tabs>
          <w:tab w:val="left" w:pos="3780"/>
        </w:tabs>
        <w:rPr>
          <w:ins w:id="563" w:author="Angela Quinn (NESO)" w:date="2024-10-18T17:48:00Z"/>
          <w:rFonts w:cs="Arial"/>
          <w:szCs w:val="24"/>
        </w:rPr>
      </w:pPr>
      <w:ins w:id="564" w:author="Angela Quinn (NESO)" w:date="2024-10-18T17:53:00Z">
        <w:r>
          <w:rPr>
            <w:rFonts w:cs="Arial"/>
            <w:szCs w:val="24"/>
          </w:rPr>
          <w:t>Installed Capacity</w:t>
        </w:r>
      </w:ins>
    </w:p>
    <w:p w14:paraId="557890A2" w14:textId="77777777" w:rsidR="00B04325" w:rsidRDefault="00B04325" w:rsidP="00B04325">
      <w:pPr>
        <w:tabs>
          <w:tab w:val="left" w:pos="3780"/>
        </w:tabs>
        <w:rPr>
          <w:ins w:id="565" w:author="Angela Quinn (NESO)" w:date="2024-10-18T17:48:00Z"/>
          <w:rFonts w:cs="Arial"/>
          <w:szCs w:val="24"/>
        </w:rPr>
      </w:pPr>
    </w:p>
    <w:p w14:paraId="0D51879F" w14:textId="77777777" w:rsidR="00B04325" w:rsidRDefault="00B04325" w:rsidP="00B04325">
      <w:pPr>
        <w:tabs>
          <w:tab w:val="left" w:pos="3780"/>
        </w:tabs>
        <w:rPr>
          <w:ins w:id="566" w:author="Angela Quinn (NESO)" w:date="2024-10-18T17:48:00Z"/>
          <w:rFonts w:cs="Arial"/>
          <w:szCs w:val="24"/>
        </w:rPr>
      </w:pPr>
    </w:p>
    <w:p w14:paraId="0BCCA067" w14:textId="77777777" w:rsidR="00B04325" w:rsidRDefault="00B04325" w:rsidP="00B04325">
      <w:pPr>
        <w:rPr>
          <w:ins w:id="567" w:author="Angela Quinn (NESO)" w:date="2024-10-18T17:48:00Z"/>
          <w:rFonts w:cs="Arial"/>
          <w:szCs w:val="24"/>
        </w:rPr>
      </w:pPr>
      <w:ins w:id="568" w:author="Angela Quinn (NESO)" w:date="2024-10-18T17:48:00Z">
        <w:r>
          <w:rPr>
            <w:rFonts w:cs="Arial"/>
            <w:szCs w:val="24"/>
          </w:rPr>
          <w:br w:type="page"/>
        </w:r>
      </w:ins>
    </w:p>
    <w:p w14:paraId="44324764" w14:textId="77777777" w:rsidR="00B04325" w:rsidRPr="0054477A" w:rsidRDefault="00B04325" w:rsidP="00B04325">
      <w:pPr>
        <w:tabs>
          <w:tab w:val="left" w:pos="3780"/>
        </w:tabs>
        <w:jc w:val="center"/>
        <w:rPr>
          <w:ins w:id="569" w:author="Angela Quinn (NESO)" w:date="2024-10-18T17:48:00Z"/>
          <w:rFonts w:cs="Arial"/>
          <w:b/>
          <w:szCs w:val="24"/>
          <w:u w:val="single"/>
        </w:rPr>
      </w:pPr>
      <w:ins w:id="570"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57E9951A" w14:textId="77777777" w:rsidR="00B04325" w:rsidRPr="0054477A" w:rsidRDefault="00B04325" w:rsidP="00B04325">
      <w:pPr>
        <w:tabs>
          <w:tab w:val="left" w:pos="3780"/>
        </w:tabs>
        <w:rPr>
          <w:ins w:id="571" w:author="Angela Quinn (NESO)" w:date="2024-10-18T17:48:00Z"/>
          <w:rFonts w:cs="Arial"/>
          <w:szCs w:val="24"/>
        </w:rPr>
      </w:pPr>
    </w:p>
    <w:p w14:paraId="3709F51E" w14:textId="77777777" w:rsidR="00B04325" w:rsidRDefault="00B04325" w:rsidP="00B04325">
      <w:pPr>
        <w:tabs>
          <w:tab w:val="left" w:pos="3780"/>
        </w:tabs>
        <w:jc w:val="center"/>
        <w:rPr>
          <w:ins w:id="572" w:author="Angela Quinn (NESO)" w:date="2024-10-18T17:48:00Z"/>
          <w:rFonts w:cs="Arial"/>
          <w:b/>
          <w:szCs w:val="24"/>
          <w:u w:val="single"/>
        </w:rPr>
      </w:pPr>
      <w:ins w:id="573" w:author="Angela Quinn (NESO)" w:date="2024-10-18T17:48:00Z">
        <w:r>
          <w:rPr>
            <w:rFonts w:cs="Arial"/>
            <w:b/>
            <w:szCs w:val="24"/>
            <w:u w:val="single"/>
          </w:rPr>
          <w:t>[GATE 2 VERSIONS</w:t>
        </w:r>
      </w:ins>
    </w:p>
    <w:p w14:paraId="140D3E3E" w14:textId="77777777" w:rsidR="00B04325" w:rsidRDefault="00B04325" w:rsidP="00B04325">
      <w:pPr>
        <w:tabs>
          <w:tab w:val="left" w:pos="3780"/>
        </w:tabs>
        <w:jc w:val="center"/>
        <w:rPr>
          <w:ins w:id="574" w:author="Angela Quinn (NESO)" w:date="2024-10-18T17:48:00Z"/>
          <w:rFonts w:cs="Arial"/>
          <w:b/>
          <w:szCs w:val="24"/>
          <w:u w:val="single"/>
        </w:rPr>
      </w:pPr>
    </w:p>
    <w:p w14:paraId="5B1988CB" w14:textId="77777777" w:rsidR="00B04325" w:rsidRDefault="00B04325" w:rsidP="00B04325">
      <w:pPr>
        <w:tabs>
          <w:tab w:val="left" w:pos="3780"/>
        </w:tabs>
        <w:jc w:val="center"/>
        <w:rPr>
          <w:ins w:id="575" w:author="Angela Quinn (NESO)" w:date="2024-10-18T17:48:00Z"/>
          <w:rFonts w:cs="Arial"/>
          <w:b/>
          <w:szCs w:val="24"/>
          <w:u w:val="single"/>
        </w:rPr>
      </w:pPr>
      <w:ins w:id="576" w:author="Angela Quinn (NESO)" w:date="2024-10-18T17:48:00Z">
        <w:r>
          <w:rPr>
            <w:rFonts w:cs="Arial"/>
            <w:b/>
            <w:szCs w:val="24"/>
            <w:u w:val="single"/>
          </w:rPr>
          <w:t>USER’S DATA</w:t>
        </w:r>
      </w:ins>
    </w:p>
    <w:p w14:paraId="7DA1BD64" w14:textId="77777777" w:rsidR="00B04325" w:rsidRDefault="00B04325" w:rsidP="00B04325">
      <w:pPr>
        <w:tabs>
          <w:tab w:val="left" w:pos="3780"/>
        </w:tabs>
        <w:jc w:val="center"/>
        <w:rPr>
          <w:ins w:id="577" w:author="Angela Quinn (NESO)" w:date="2024-10-18T17:48:00Z"/>
          <w:rFonts w:cs="Arial"/>
          <w:b/>
          <w:szCs w:val="24"/>
          <w:u w:val="single"/>
        </w:rPr>
      </w:pPr>
    </w:p>
    <w:p w14:paraId="40EBA9E0" w14:textId="77777777" w:rsidR="00B04325" w:rsidRDefault="00B04325" w:rsidP="00B04325">
      <w:pPr>
        <w:tabs>
          <w:tab w:val="left" w:pos="3780"/>
        </w:tabs>
        <w:jc w:val="center"/>
        <w:rPr>
          <w:ins w:id="578" w:author="Angela Quinn (NESO)" w:date="2024-10-18T17:48:00Z"/>
          <w:rFonts w:cs="Arial"/>
          <w:b/>
          <w:szCs w:val="24"/>
          <w:u w:val="single"/>
        </w:rPr>
      </w:pPr>
    </w:p>
    <w:p w14:paraId="2BE0DCA7" w14:textId="77777777" w:rsidR="00B04325" w:rsidRDefault="00B04325" w:rsidP="00B04325">
      <w:pPr>
        <w:tabs>
          <w:tab w:val="left" w:pos="3780"/>
        </w:tabs>
        <w:jc w:val="center"/>
        <w:rPr>
          <w:ins w:id="579" w:author="Angela Quinn (NESO)" w:date="2024-10-18T17:48:00Z"/>
          <w:rFonts w:cs="Arial"/>
          <w:b/>
          <w:szCs w:val="24"/>
          <w:u w:val="single"/>
        </w:rPr>
      </w:pPr>
    </w:p>
    <w:p w14:paraId="6C7DCA2F" w14:textId="7BDC42E4" w:rsidR="00B04325" w:rsidRPr="0054477A" w:rsidRDefault="00B04325" w:rsidP="00B04325">
      <w:pPr>
        <w:tabs>
          <w:tab w:val="left" w:pos="3780"/>
        </w:tabs>
        <w:rPr>
          <w:ins w:id="580" w:author="Angela Quinn (NESO)" w:date="2024-10-18T17:48:00Z"/>
          <w:rFonts w:cs="Arial"/>
          <w:szCs w:val="24"/>
        </w:rPr>
      </w:pPr>
      <w:ins w:id="581" w:author="Angela Quinn (NESO)" w:date="2024-10-18T17:48:00Z">
        <w:r w:rsidRPr="0054477A">
          <w:rPr>
            <w:rFonts w:cs="Arial"/>
            <w:szCs w:val="24"/>
          </w:rPr>
          <w:t>P</w:t>
        </w:r>
      </w:ins>
      <w:ins w:id="582" w:author="Angela Quinn (NESO)" w:date="2024-10-18T17:51:00Z">
        <w:r w:rsidR="009E69F1">
          <w:rPr>
            <w:rFonts w:cs="Arial"/>
            <w:szCs w:val="24"/>
          </w:rPr>
          <w:t>roject</w:t>
        </w:r>
      </w:ins>
    </w:p>
    <w:p w14:paraId="30C24CE9" w14:textId="77777777" w:rsidR="00B04325" w:rsidRPr="0054477A" w:rsidRDefault="00B04325" w:rsidP="00B04325">
      <w:pPr>
        <w:tabs>
          <w:tab w:val="left" w:pos="3780"/>
        </w:tabs>
        <w:rPr>
          <w:ins w:id="583" w:author="Angela Quinn (NESO)" w:date="2024-10-18T17:48:00Z"/>
          <w:rFonts w:cs="Arial"/>
          <w:szCs w:val="24"/>
        </w:rPr>
      </w:pPr>
    </w:p>
    <w:p w14:paraId="290D4669" w14:textId="768A6DEF" w:rsidR="00B04325" w:rsidRPr="0054477A" w:rsidRDefault="00B04325" w:rsidP="00B04325">
      <w:pPr>
        <w:tabs>
          <w:tab w:val="left" w:pos="3780"/>
        </w:tabs>
        <w:rPr>
          <w:ins w:id="584" w:author="Angela Quinn (NESO)" w:date="2024-10-18T17:48:00Z"/>
          <w:rFonts w:cs="Arial"/>
          <w:szCs w:val="24"/>
        </w:rPr>
      </w:pPr>
      <w:ins w:id="585" w:author="Angela Quinn (NESO)" w:date="2024-10-18T17:48:00Z">
        <w:r w:rsidRPr="0054477A">
          <w:rPr>
            <w:rFonts w:cs="Arial"/>
            <w:szCs w:val="24"/>
          </w:rPr>
          <w:t xml:space="preserve">Location </w:t>
        </w:r>
      </w:ins>
    </w:p>
    <w:p w14:paraId="7D52F3B8" w14:textId="77777777" w:rsidR="00B04325" w:rsidRPr="0054477A" w:rsidRDefault="00B04325" w:rsidP="00B04325">
      <w:pPr>
        <w:tabs>
          <w:tab w:val="left" w:pos="3780"/>
        </w:tabs>
        <w:rPr>
          <w:ins w:id="586" w:author="Angela Quinn (NESO)" w:date="2024-10-18T17:48:00Z"/>
          <w:rFonts w:cs="Arial"/>
          <w:szCs w:val="24"/>
        </w:rPr>
      </w:pPr>
    </w:p>
    <w:p w14:paraId="725CE848" w14:textId="77777777" w:rsidR="00B04325" w:rsidRPr="0054477A" w:rsidRDefault="00B04325" w:rsidP="00B04325">
      <w:pPr>
        <w:tabs>
          <w:tab w:val="left" w:pos="3780"/>
        </w:tabs>
        <w:rPr>
          <w:ins w:id="587" w:author="Angela Quinn (NESO)" w:date="2024-10-18T17:48:00Z"/>
          <w:rFonts w:cs="Arial"/>
          <w:szCs w:val="24"/>
        </w:rPr>
      </w:pPr>
      <w:ins w:id="588" w:author="Angela Quinn (NESO)" w:date="2024-10-18T17:48:00Z">
        <w:r w:rsidRPr="0054477A">
          <w:rPr>
            <w:rFonts w:cs="Arial"/>
            <w:szCs w:val="24"/>
          </w:rPr>
          <w:t xml:space="preserve">Connection Site </w:t>
        </w:r>
      </w:ins>
    </w:p>
    <w:p w14:paraId="7147F788" w14:textId="77777777" w:rsidR="00B04325" w:rsidRPr="0054477A" w:rsidRDefault="00B04325" w:rsidP="00B04325">
      <w:pPr>
        <w:tabs>
          <w:tab w:val="left" w:pos="3780"/>
        </w:tabs>
        <w:rPr>
          <w:ins w:id="589" w:author="Angela Quinn (NESO)" w:date="2024-10-18T17:48:00Z"/>
          <w:rFonts w:cs="Arial"/>
          <w:szCs w:val="24"/>
        </w:rPr>
      </w:pPr>
    </w:p>
    <w:p w14:paraId="1E5298A5" w14:textId="2463C69B" w:rsidR="00B04325" w:rsidRPr="0054477A" w:rsidRDefault="00B04325" w:rsidP="00B04325">
      <w:pPr>
        <w:tabs>
          <w:tab w:val="left" w:pos="3780"/>
        </w:tabs>
        <w:rPr>
          <w:ins w:id="590" w:author="Angela Quinn (NESO)" w:date="2024-10-18T17:48:00Z"/>
          <w:rFonts w:cs="Arial"/>
          <w:szCs w:val="24"/>
        </w:rPr>
      </w:pPr>
      <w:ins w:id="591" w:author="Angela Quinn (NESO)" w:date="2024-10-18T17:48:00Z">
        <w:r>
          <w:rPr>
            <w:rFonts w:cs="Arial"/>
            <w:szCs w:val="24"/>
          </w:rPr>
          <w:t xml:space="preserve">Demand (as set out in </w:t>
        </w:r>
      </w:ins>
      <w:ins w:id="592" w:author="Angela Quinn (NESO)" w:date="2024-10-18T17:51:00Z">
        <w:r w:rsidR="00E57A39">
          <w:rPr>
            <w:rFonts w:cs="Arial"/>
            <w:szCs w:val="24"/>
          </w:rPr>
          <w:t>the</w:t>
        </w:r>
      </w:ins>
      <w:ins w:id="593" w:author="Angela Quinn (NESO)" w:date="2024-10-18T17:48:00Z">
        <w:r>
          <w:rPr>
            <w:rFonts w:cs="Arial"/>
            <w:szCs w:val="24"/>
          </w:rPr>
          <w:t xml:space="preserve"> Bilateral Connection Agreement)</w:t>
        </w:r>
      </w:ins>
    </w:p>
    <w:p w14:paraId="61B6BBAB" w14:textId="77777777" w:rsidR="00B04325" w:rsidRPr="0054477A" w:rsidRDefault="00B04325" w:rsidP="00B04325">
      <w:pPr>
        <w:tabs>
          <w:tab w:val="left" w:pos="3780"/>
        </w:tabs>
        <w:rPr>
          <w:ins w:id="594" w:author="Angela Quinn (NESO)" w:date="2024-10-18T17:48:00Z"/>
          <w:rFonts w:cs="Arial"/>
          <w:szCs w:val="24"/>
        </w:rPr>
      </w:pPr>
    </w:p>
    <w:p w14:paraId="3A4A8522" w14:textId="77777777" w:rsidR="00B04325" w:rsidRPr="0054477A" w:rsidRDefault="00B04325" w:rsidP="00B04325">
      <w:pPr>
        <w:tabs>
          <w:tab w:val="left" w:pos="3780"/>
        </w:tabs>
        <w:rPr>
          <w:ins w:id="595" w:author="Angela Quinn (NESO)" w:date="2024-10-18T17:48:00Z"/>
          <w:rFonts w:cs="Arial"/>
          <w:szCs w:val="24"/>
        </w:rPr>
      </w:pPr>
      <w:ins w:id="596" w:author="Angela Quinn (NESO)" w:date="2024-10-18T17:48:00Z">
        <w:r w:rsidRPr="0054477A">
          <w:rPr>
            <w:rFonts w:cs="Arial"/>
            <w:szCs w:val="24"/>
          </w:rPr>
          <w:t>Agreement Reference</w:t>
        </w:r>
      </w:ins>
    </w:p>
    <w:p w14:paraId="57E24669" w14:textId="77777777" w:rsidR="00B04325" w:rsidRPr="0054477A" w:rsidRDefault="00B04325" w:rsidP="00B04325">
      <w:pPr>
        <w:tabs>
          <w:tab w:val="left" w:pos="3780"/>
        </w:tabs>
        <w:rPr>
          <w:ins w:id="597" w:author="Angela Quinn (NESO)" w:date="2024-10-18T17:48:00Z"/>
          <w:rFonts w:cs="Arial"/>
          <w:szCs w:val="24"/>
        </w:rPr>
      </w:pPr>
    </w:p>
    <w:p w14:paraId="1EB41AEA" w14:textId="77777777" w:rsidR="00B04325" w:rsidRPr="0054477A" w:rsidRDefault="00B04325" w:rsidP="00B04325">
      <w:pPr>
        <w:tabs>
          <w:tab w:val="left" w:pos="3780"/>
        </w:tabs>
        <w:rPr>
          <w:ins w:id="598" w:author="Angela Quinn (NESO)" w:date="2024-10-18T17:48:00Z"/>
          <w:rFonts w:cs="Arial"/>
          <w:szCs w:val="24"/>
        </w:rPr>
      </w:pPr>
      <w:ins w:id="599" w:author="Angela Quinn (NESO)" w:date="2024-10-18T17:48:00Z">
        <w:r w:rsidRPr="0054477A">
          <w:rPr>
            <w:rFonts w:cs="Arial"/>
            <w:szCs w:val="24"/>
          </w:rPr>
          <w:t>[Insert details equivalent to data listed in part 1 of the planning code]</w:t>
        </w:r>
      </w:ins>
    </w:p>
    <w:p w14:paraId="7E7944A4" w14:textId="77777777" w:rsidR="00B04325" w:rsidRPr="0054477A" w:rsidRDefault="00B04325" w:rsidP="00B04325">
      <w:pPr>
        <w:tabs>
          <w:tab w:val="left" w:pos="3780"/>
        </w:tabs>
        <w:rPr>
          <w:ins w:id="600" w:author="Angela Quinn (NESO)" w:date="2024-10-18T17:48:00Z"/>
          <w:rFonts w:cs="Arial"/>
          <w:szCs w:val="24"/>
        </w:rPr>
      </w:pPr>
    </w:p>
    <w:p w14:paraId="0D4B4C48" w14:textId="64F1C682" w:rsidR="00B04325" w:rsidRDefault="00B04325" w:rsidP="00B04325">
      <w:pPr>
        <w:tabs>
          <w:tab w:val="left" w:pos="3780"/>
        </w:tabs>
        <w:rPr>
          <w:ins w:id="601" w:author="Angela Quinn (NESO)" w:date="2024-10-18T17:48:00Z"/>
          <w:rFonts w:cs="Arial"/>
          <w:szCs w:val="24"/>
        </w:rPr>
      </w:pPr>
      <w:ins w:id="602" w:author="Angela Quinn (NESO)" w:date="2024-10-18T17:48:00Z">
        <w:r>
          <w:rPr>
            <w:rFonts w:cs="Arial"/>
            <w:szCs w:val="24"/>
          </w:rPr>
          <w:t xml:space="preserve">Date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1CBA0DA5" w14:textId="77777777" w:rsidR="00B04325" w:rsidRDefault="00B04325" w:rsidP="00B04325">
      <w:pPr>
        <w:tabs>
          <w:tab w:val="left" w:pos="3780"/>
        </w:tabs>
        <w:rPr>
          <w:ins w:id="603" w:author="Angela Quinn (NESO)" w:date="2024-10-18T17:48:00Z"/>
          <w:rFonts w:cs="Arial"/>
          <w:szCs w:val="24"/>
        </w:rPr>
      </w:pPr>
    </w:p>
    <w:p w14:paraId="28AA4238" w14:textId="77777777" w:rsidR="00B04325" w:rsidRDefault="00B04325" w:rsidP="00B04325">
      <w:pPr>
        <w:tabs>
          <w:tab w:val="left" w:pos="3780"/>
        </w:tabs>
        <w:rPr>
          <w:ins w:id="604" w:author="Angela Quinn (NESO)" w:date="2024-10-18T17:48:00Z"/>
          <w:rFonts w:cs="Arial"/>
          <w:szCs w:val="24"/>
        </w:rPr>
      </w:pPr>
      <w:ins w:id="605" w:author="Angela Quinn (NESO)" w:date="2024-10-18T17:48:00Z">
        <w:r>
          <w:rPr>
            <w:rFonts w:cs="Arial"/>
            <w:szCs w:val="24"/>
          </w:rPr>
          <w:t>Installed Capacity</w:t>
        </w:r>
      </w:ins>
    </w:p>
    <w:p w14:paraId="26BB1891" w14:textId="77777777" w:rsidR="00B04325" w:rsidRDefault="00B04325" w:rsidP="00B04325">
      <w:pPr>
        <w:tabs>
          <w:tab w:val="left" w:pos="3780"/>
        </w:tabs>
        <w:rPr>
          <w:ins w:id="606" w:author="Angela Quinn (NESO)" w:date="2024-10-18T17:48:00Z"/>
          <w:rFonts w:cs="Arial"/>
          <w:b/>
          <w:szCs w:val="24"/>
          <w:u w:val="single"/>
        </w:rPr>
      </w:pPr>
    </w:p>
    <w:p w14:paraId="72AA2B52" w14:textId="77777777" w:rsidR="00B04325" w:rsidRDefault="00B04325" w:rsidP="00B04325">
      <w:pPr>
        <w:tabs>
          <w:tab w:val="left" w:pos="3780"/>
        </w:tabs>
        <w:jc w:val="center"/>
        <w:rPr>
          <w:ins w:id="607" w:author="Angela Quinn (NESO)" w:date="2024-10-18T17:48:00Z"/>
          <w:rFonts w:cs="Arial"/>
          <w:b/>
          <w:szCs w:val="24"/>
          <w:u w:val="single"/>
        </w:rPr>
      </w:pPr>
    </w:p>
    <w:p w14:paraId="054CCEEC" w14:textId="77777777" w:rsidR="00B04325" w:rsidRDefault="00B04325" w:rsidP="00B04325">
      <w:pPr>
        <w:tabs>
          <w:tab w:val="left" w:pos="3780"/>
        </w:tabs>
        <w:jc w:val="center"/>
        <w:rPr>
          <w:ins w:id="608" w:author="Angela Quinn (NESO)" w:date="2024-10-18T17:48:00Z"/>
          <w:rFonts w:cs="Arial"/>
          <w:b/>
          <w:szCs w:val="24"/>
          <w:u w:val="single"/>
        </w:rPr>
      </w:pPr>
    </w:p>
    <w:p w14:paraId="6EAAD706" w14:textId="77777777" w:rsidR="00B04325" w:rsidRPr="0054477A" w:rsidRDefault="00B04325" w:rsidP="00B04325">
      <w:pPr>
        <w:tabs>
          <w:tab w:val="left" w:pos="3780"/>
        </w:tabs>
        <w:jc w:val="center"/>
        <w:rPr>
          <w:ins w:id="609" w:author="Angela Quinn (NESO)" w:date="2024-10-18T17:48:00Z"/>
          <w:rFonts w:cs="Arial"/>
          <w:b/>
          <w:szCs w:val="24"/>
          <w:u w:val="single"/>
        </w:rPr>
      </w:pPr>
      <w:ins w:id="610" w:author="Angela Quinn (NESO)" w:date="2024-10-18T17:48:00Z">
        <w:r w:rsidRPr="0054477A">
          <w:rPr>
            <w:rFonts w:cs="Arial"/>
            <w:b/>
            <w:szCs w:val="24"/>
            <w:u w:val="single"/>
          </w:rPr>
          <w:t>DEVELOPER’S DATA</w:t>
        </w:r>
      </w:ins>
    </w:p>
    <w:p w14:paraId="2B07F03A" w14:textId="77777777" w:rsidR="00B04325" w:rsidRPr="0054477A" w:rsidRDefault="00B04325" w:rsidP="00B04325">
      <w:pPr>
        <w:tabs>
          <w:tab w:val="left" w:pos="3780"/>
        </w:tabs>
        <w:rPr>
          <w:ins w:id="611" w:author="Angela Quinn (NESO)" w:date="2024-10-18T17:48:00Z"/>
          <w:rFonts w:cs="Arial"/>
          <w:szCs w:val="24"/>
        </w:rPr>
      </w:pPr>
    </w:p>
    <w:p w14:paraId="6A979C09" w14:textId="0FE8D1F3" w:rsidR="00B04325" w:rsidRPr="0054477A" w:rsidRDefault="006533A4" w:rsidP="00B04325">
      <w:pPr>
        <w:tabs>
          <w:tab w:val="left" w:pos="3780"/>
        </w:tabs>
        <w:rPr>
          <w:ins w:id="612" w:author="Angela Quinn (NESO)" w:date="2024-10-18T17:48:00Z"/>
          <w:rFonts w:cs="Arial"/>
          <w:szCs w:val="24"/>
        </w:rPr>
      </w:pPr>
      <w:ins w:id="613" w:author="Angela Quinn (NESO)" w:date="2024-10-18T17:52:00Z">
        <w:r>
          <w:rPr>
            <w:rFonts w:cs="Arial"/>
            <w:szCs w:val="24"/>
          </w:rPr>
          <w:t>Project</w:t>
        </w:r>
      </w:ins>
    </w:p>
    <w:p w14:paraId="554A0399" w14:textId="77777777" w:rsidR="00B04325" w:rsidRPr="0054477A" w:rsidRDefault="00B04325" w:rsidP="00B04325">
      <w:pPr>
        <w:tabs>
          <w:tab w:val="left" w:pos="3780"/>
        </w:tabs>
        <w:rPr>
          <w:ins w:id="614" w:author="Angela Quinn (NESO)" w:date="2024-10-18T17:48:00Z"/>
          <w:rFonts w:cs="Arial"/>
          <w:szCs w:val="24"/>
        </w:rPr>
      </w:pPr>
    </w:p>
    <w:p w14:paraId="1378E7DD" w14:textId="405D51F6" w:rsidR="00B04325" w:rsidRPr="0054477A" w:rsidRDefault="00B04325" w:rsidP="00B04325">
      <w:pPr>
        <w:tabs>
          <w:tab w:val="left" w:pos="3780"/>
        </w:tabs>
        <w:rPr>
          <w:ins w:id="615" w:author="Angela Quinn (NESO)" w:date="2024-10-18T17:48:00Z"/>
          <w:rFonts w:cs="Arial"/>
          <w:szCs w:val="24"/>
        </w:rPr>
      </w:pPr>
      <w:ins w:id="616" w:author="Angela Quinn (NESO)" w:date="2024-10-18T17:48:00Z">
        <w:r w:rsidRPr="0054477A">
          <w:rPr>
            <w:rFonts w:cs="Arial"/>
            <w:szCs w:val="24"/>
          </w:rPr>
          <w:t xml:space="preserve">Location </w:t>
        </w:r>
      </w:ins>
    </w:p>
    <w:p w14:paraId="2063D69D" w14:textId="77777777" w:rsidR="00B04325" w:rsidRPr="0054477A" w:rsidRDefault="00B04325" w:rsidP="00B04325">
      <w:pPr>
        <w:tabs>
          <w:tab w:val="left" w:pos="3780"/>
        </w:tabs>
        <w:rPr>
          <w:ins w:id="617" w:author="Angela Quinn (NESO)" w:date="2024-10-18T17:48:00Z"/>
          <w:rFonts w:cs="Arial"/>
          <w:szCs w:val="24"/>
        </w:rPr>
      </w:pPr>
    </w:p>
    <w:p w14:paraId="312D09E5" w14:textId="77777777" w:rsidR="00B04325" w:rsidRPr="0054477A" w:rsidRDefault="00B04325" w:rsidP="00B04325">
      <w:pPr>
        <w:tabs>
          <w:tab w:val="left" w:pos="3780"/>
        </w:tabs>
        <w:rPr>
          <w:ins w:id="618" w:author="Angela Quinn (NESO)" w:date="2024-10-18T17:48:00Z"/>
          <w:rFonts w:cs="Arial"/>
          <w:szCs w:val="24"/>
        </w:rPr>
      </w:pPr>
      <w:ins w:id="619" w:author="Angela Quinn (NESO)" w:date="2024-10-18T17:48:00Z">
        <w:r w:rsidRPr="0054477A">
          <w:rPr>
            <w:rFonts w:cs="Arial"/>
            <w:szCs w:val="24"/>
          </w:rPr>
          <w:t>Connection Site (GSP)</w:t>
        </w:r>
        <w:r w:rsidRPr="009609E7">
          <w:rPr>
            <w:rFonts w:cs="Arial"/>
            <w:szCs w:val="24"/>
          </w:rPr>
          <w:t xml:space="preserve"> </w:t>
        </w:r>
      </w:ins>
    </w:p>
    <w:p w14:paraId="27E16D43" w14:textId="77777777" w:rsidR="00B04325" w:rsidRPr="0054477A" w:rsidRDefault="00B04325" w:rsidP="00B04325">
      <w:pPr>
        <w:tabs>
          <w:tab w:val="left" w:pos="3780"/>
        </w:tabs>
        <w:rPr>
          <w:ins w:id="620" w:author="Angela Quinn (NESO)" w:date="2024-10-18T17:48:00Z"/>
          <w:rFonts w:cs="Arial"/>
          <w:szCs w:val="24"/>
        </w:rPr>
      </w:pPr>
    </w:p>
    <w:p w14:paraId="0E29595E" w14:textId="77777777" w:rsidR="00B04325" w:rsidRPr="0054477A" w:rsidRDefault="00B04325" w:rsidP="00B04325">
      <w:pPr>
        <w:tabs>
          <w:tab w:val="left" w:pos="3780"/>
        </w:tabs>
        <w:rPr>
          <w:ins w:id="621" w:author="Angela Quinn (NESO)" w:date="2024-10-18T17:48:00Z"/>
          <w:rFonts w:cs="Arial"/>
          <w:szCs w:val="24"/>
        </w:rPr>
      </w:pPr>
      <w:ins w:id="622" w:author="Angela Quinn (NESO)" w:date="2024-10-18T17:48:00Z">
        <w:r w:rsidRPr="0054477A">
          <w:rPr>
            <w:rFonts w:cs="Arial"/>
            <w:szCs w:val="24"/>
          </w:rPr>
          <w:t>Site of Connection</w:t>
        </w:r>
        <w:r>
          <w:rPr>
            <w:rFonts w:cs="Arial"/>
            <w:szCs w:val="24"/>
          </w:rPr>
          <w:t xml:space="preserve"> </w:t>
        </w:r>
      </w:ins>
    </w:p>
    <w:p w14:paraId="63561D33" w14:textId="77777777" w:rsidR="00B04325" w:rsidRDefault="00B04325" w:rsidP="00B04325">
      <w:pPr>
        <w:tabs>
          <w:tab w:val="left" w:pos="3780"/>
        </w:tabs>
        <w:rPr>
          <w:ins w:id="623" w:author="Angela Quinn (NESO)" w:date="2024-10-18T17:48:00Z"/>
          <w:rFonts w:cs="Arial"/>
          <w:szCs w:val="24"/>
        </w:rPr>
      </w:pPr>
    </w:p>
    <w:p w14:paraId="79AB1440" w14:textId="1E181DBC" w:rsidR="00B04325" w:rsidRPr="0054477A" w:rsidRDefault="00B04325" w:rsidP="00B04325">
      <w:pPr>
        <w:tabs>
          <w:tab w:val="left" w:pos="3780"/>
        </w:tabs>
        <w:rPr>
          <w:ins w:id="624" w:author="Angela Quinn (NESO)" w:date="2024-10-18T17:48:00Z"/>
          <w:rFonts w:cs="Arial"/>
          <w:szCs w:val="24"/>
        </w:rPr>
      </w:pPr>
      <w:ins w:id="625" w:author="Angela Quinn (NESO)" w:date="2024-10-18T17:48:00Z">
        <w:r>
          <w:rPr>
            <w:rFonts w:cs="Arial"/>
            <w:szCs w:val="24"/>
          </w:rPr>
          <w:t>Developer Cap</w:t>
        </w:r>
      </w:ins>
      <w:ins w:id="626" w:author="Angela Quinn (NESO)" w:date="2024-10-18T17:52:00Z">
        <w:r w:rsidR="006533A4">
          <w:rPr>
            <w:rFonts w:cs="Arial"/>
            <w:szCs w:val="24"/>
          </w:rPr>
          <w:t>a</w:t>
        </w:r>
      </w:ins>
      <w:ins w:id="627" w:author="Angela Quinn (NESO)" w:date="2024-10-18T17:48:00Z">
        <w:r>
          <w:rPr>
            <w:rFonts w:cs="Arial"/>
            <w:szCs w:val="24"/>
          </w:rPr>
          <w:t>city</w:t>
        </w:r>
      </w:ins>
    </w:p>
    <w:p w14:paraId="3334DC94" w14:textId="77777777" w:rsidR="00B04325" w:rsidRPr="0054477A" w:rsidRDefault="00B04325" w:rsidP="00B04325">
      <w:pPr>
        <w:tabs>
          <w:tab w:val="left" w:pos="3780"/>
        </w:tabs>
        <w:rPr>
          <w:ins w:id="628" w:author="Angela Quinn (NESO)" w:date="2024-10-18T17:48:00Z"/>
          <w:rFonts w:cs="Arial"/>
          <w:szCs w:val="24"/>
        </w:rPr>
      </w:pPr>
    </w:p>
    <w:p w14:paraId="0DFEE107" w14:textId="77777777" w:rsidR="00B04325" w:rsidRPr="0054477A" w:rsidRDefault="00B04325" w:rsidP="00B04325">
      <w:pPr>
        <w:tabs>
          <w:tab w:val="left" w:pos="3780"/>
        </w:tabs>
        <w:rPr>
          <w:ins w:id="629" w:author="Angela Quinn (NESO)" w:date="2024-10-18T17:48:00Z"/>
          <w:rFonts w:cs="Arial"/>
          <w:szCs w:val="24"/>
        </w:rPr>
      </w:pPr>
      <w:ins w:id="630" w:author="Angela Quinn (NESO)" w:date="2024-10-18T17:48:00Z">
        <w:r w:rsidRPr="0054477A">
          <w:rPr>
            <w:rFonts w:cs="Arial"/>
            <w:szCs w:val="24"/>
          </w:rPr>
          <w:t>Agreement Reference</w:t>
        </w:r>
      </w:ins>
    </w:p>
    <w:p w14:paraId="060B730F" w14:textId="77777777" w:rsidR="00B04325" w:rsidRPr="0054477A" w:rsidRDefault="00B04325" w:rsidP="00B04325">
      <w:pPr>
        <w:tabs>
          <w:tab w:val="left" w:pos="3780"/>
        </w:tabs>
        <w:rPr>
          <w:ins w:id="631" w:author="Angela Quinn (NESO)" w:date="2024-10-18T17:48:00Z"/>
          <w:rFonts w:cs="Arial"/>
          <w:szCs w:val="24"/>
        </w:rPr>
      </w:pPr>
    </w:p>
    <w:p w14:paraId="0049ABB1" w14:textId="77777777" w:rsidR="00B04325" w:rsidRPr="0054477A" w:rsidRDefault="00B04325" w:rsidP="00B04325">
      <w:pPr>
        <w:tabs>
          <w:tab w:val="left" w:pos="3780"/>
        </w:tabs>
        <w:rPr>
          <w:ins w:id="632" w:author="Angela Quinn (NESO)" w:date="2024-10-18T17:48:00Z"/>
          <w:rFonts w:cs="Arial"/>
          <w:szCs w:val="24"/>
        </w:rPr>
      </w:pPr>
    </w:p>
    <w:p w14:paraId="254C6358" w14:textId="77777777" w:rsidR="00B04325" w:rsidRPr="0054477A" w:rsidRDefault="00B04325" w:rsidP="00B04325">
      <w:pPr>
        <w:tabs>
          <w:tab w:val="left" w:pos="3780"/>
        </w:tabs>
        <w:rPr>
          <w:ins w:id="633" w:author="Angela Quinn (NESO)" w:date="2024-10-18T17:48:00Z"/>
          <w:rFonts w:cs="Arial"/>
          <w:szCs w:val="24"/>
        </w:rPr>
      </w:pPr>
      <w:ins w:id="634" w:author="Angela Quinn (NESO)" w:date="2024-10-18T17:48:00Z">
        <w:r w:rsidRPr="0054477A">
          <w:rPr>
            <w:rFonts w:cs="Arial"/>
            <w:szCs w:val="24"/>
          </w:rPr>
          <w:t>[Insert details equivalent to data listed in part 1 of the planning code]</w:t>
        </w:r>
      </w:ins>
    </w:p>
    <w:p w14:paraId="7E8BE9BA" w14:textId="77777777" w:rsidR="00B04325" w:rsidRPr="0054477A" w:rsidRDefault="00B04325" w:rsidP="00B04325">
      <w:pPr>
        <w:tabs>
          <w:tab w:val="left" w:pos="3780"/>
        </w:tabs>
        <w:rPr>
          <w:ins w:id="635" w:author="Angela Quinn (NESO)" w:date="2024-10-18T17:48:00Z"/>
          <w:rFonts w:cs="Arial"/>
          <w:szCs w:val="24"/>
        </w:rPr>
      </w:pPr>
    </w:p>
    <w:p w14:paraId="58928D17" w14:textId="7693205B" w:rsidR="00B04325" w:rsidRDefault="00B04325" w:rsidP="00B04325">
      <w:pPr>
        <w:tabs>
          <w:tab w:val="left" w:pos="3780"/>
        </w:tabs>
        <w:rPr>
          <w:ins w:id="636" w:author="Angela Quinn (NESO)" w:date="2024-10-18T17:52:00Z"/>
          <w:rFonts w:cs="Arial"/>
          <w:szCs w:val="24"/>
        </w:rPr>
      </w:pPr>
      <w:ins w:id="637" w:author="Angela Quinn (NESO)" w:date="2024-10-18T17:48:00Z">
        <w:r>
          <w:rPr>
            <w:rFonts w:cs="Arial"/>
            <w:szCs w:val="24"/>
          </w:rPr>
          <w:t>D</w:t>
        </w:r>
        <w:r w:rsidRPr="0054477A">
          <w:rPr>
            <w:rFonts w:cs="Arial"/>
            <w:szCs w:val="24"/>
          </w:rPr>
          <w:t xml:space="preserve">ate when connection to\use of the Distribution System will be energised. </w:t>
        </w:r>
      </w:ins>
    </w:p>
    <w:p w14:paraId="043BA46C" w14:textId="77777777" w:rsidR="006533A4" w:rsidRDefault="006533A4" w:rsidP="00B04325">
      <w:pPr>
        <w:tabs>
          <w:tab w:val="left" w:pos="3780"/>
        </w:tabs>
        <w:rPr>
          <w:ins w:id="638" w:author="Angela Quinn (NESO)" w:date="2024-10-18T17:48:00Z"/>
          <w:rFonts w:cs="Arial"/>
          <w:szCs w:val="24"/>
        </w:rPr>
      </w:pPr>
    </w:p>
    <w:p w14:paraId="093B8366" w14:textId="77777777" w:rsidR="00B04325" w:rsidRDefault="00B04325" w:rsidP="00B04325">
      <w:pPr>
        <w:rPr>
          <w:ins w:id="639" w:author="Angela Quinn (NESO)" w:date="2024-10-18T17:48:00Z"/>
          <w:rFonts w:cs="Arial"/>
          <w:szCs w:val="24"/>
        </w:rPr>
      </w:pPr>
      <w:ins w:id="640" w:author="Angela Quinn (NESO)" w:date="2024-10-18T17:48:00Z">
        <w:r>
          <w:rPr>
            <w:rFonts w:cs="Arial"/>
            <w:szCs w:val="24"/>
          </w:rPr>
          <w:t>Installed Capacity</w:t>
        </w:r>
        <w:r>
          <w:rPr>
            <w:rFonts w:cs="Arial"/>
            <w:szCs w:val="24"/>
          </w:rPr>
          <w:br w:type="page"/>
        </w:r>
      </w:ins>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AC6A3C">
        <w:trPr>
          <w:trHeight w:val="300"/>
        </w:trPr>
        <w:tc>
          <w:tcPr>
            <w:tcW w:w="4508" w:type="dxa"/>
            <w:tcMar>
              <w:left w:w="108" w:type="dxa"/>
              <w:right w:w="108" w:type="dxa"/>
            </w:tcMar>
          </w:tcPr>
          <w:p w14:paraId="1823BC72"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AC6A3C">
        <w:trPr>
          <w:trHeight w:val="300"/>
        </w:trPr>
        <w:tc>
          <w:tcPr>
            <w:tcW w:w="4508" w:type="dxa"/>
            <w:tcMar>
              <w:left w:w="108" w:type="dxa"/>
              <w:right w:w="108" w:type="dxa"/>
            </w:tcMar>
          </w:tcPr>
          <w:p w14:paraId="03F29823" w14:textId="77777777" w:rsidR="00A024EC" w:rsidRPr="00A024EC" w:rsidRDefault="00A024EC" w:rsidP="00AC6A3C">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4A8ABCE" w14:textId="77777777" w:rsidTr="00AC6A3C">
        <w:trPr>
          <w:trHeight w:val="300"/>
        </w:trPr>
        <w:tc>
          <w:tcPr>
            <w:tcW w:w="4508" w:type="dxa"/>
            <w:tcMar>
              <w:left w:w="108" w:type="dxa"/>
              <w:right w:w="108" w:type="dxa"/>
            </w:tcMar>
          </w:tcPr>
          <w:p w14:paraId="1E29BE78" w14:textId="77777777" w:rsidR="00A024EC" w:rsidRPr="00A024EC" w:rsidRDefault="00A024EC" w:rsidP="00AC6A3C">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1E337894" w14:textId="77777777" w:rsidTr="00AC6A3C">
        <w:trPr>
          <w:trHeight w:val="300"/>
        </w:trPr>
        <w:tc>
          <w:tcPr>
            <w:tcW w:w="4508" w:type="dxa"/>
            <w:tcMar>
              <w:left w:w="108" w:type="dxa"/>
              <w:right w:w="108" w:type="dxa"/>
            </w:tcMar>
          </w:tcPr>
          <w:p w14:paraId="15D3E996" w14:textId="77777777" w:rsidR="00A024EC" w:rsidRPr="00A024EC" w:rsidRDefault="00A024EC" w:rsidP="00AC6A3C">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AC6A3C">
        <w:trPr>
          <w:trHeight w:val="300"/>
        </w:trPr>
        <w:tc>
          <w:tcPr>
            <w:tcW w:w="4508" w:type="dxa"/>
          </w:tcPr>
          <w:p w14:paraId="3E000D0E"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AC6A3C">
        <w:trPr>
          <w:trHeight w:val="300"/>
        </w:trPr>
        <w:tc>
          <w:tcPr>
            <w:tcW w:w="4508" w:type="dxa"/>
          </w:tcPr>
          <w:p w14:paraId="240041C6" w14:textId="77777777" w:rsidR="00A024EC" w:rsidRPr="00A024EC" w:rsidRDefault="00A024EC" w:rsidP="00AC6A3C">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9C62863" w14:textId="77777777" w:rsidTr="00AC6A3C">
        <w:trPr>
          <w:trHeight w:val="300"/>
        </w:trPr>
        <w:tc>
          <w:tcPr>
            <w:tcW w:w="4508" w:type="dxa"/>
          </w:tcPr>
          <w:p w14:paraId="49CE1F8E" w14:textId="77777777" w:rsidR="00A024EC" w:rsidRPr="00A024EC" w:rsidRDefault="00A024EC" w:rsidP="00AC6A3C">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2B15FA90" w14:textId="77777777" w:rsidTr="00AC6A3C">
        <w:trPr>
          <w:trHeight w:val="300"/>
        </w:trPr>
        <w:tc>
          <w:tcPr>
            <w:tcW w:w="4508" w:type="dxa"/>
          </w:tcPr>
          <w:p w14:paraId="5208437E" w14:textId="77777777" w:rsidR="00A024EC" w:rsidRPr="00A024EC" w:rsidRDefault="00A024EC" w:rsidP="00AC6A3C">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3247AC1F" w14:textId="77777777" w:rsidTr="00AC6A3C">
        <w:trPr>
          <w:trHeight w:val="300"/>
        </w:trPr>
        <w:tc>
          <w:tcPr>
            <w:tcW w:w="4508" w:type="dxa"/>
          </w:tcPr>
          <w:p w14:paraId="053A2242" w14:textId="77777777" w:rsidR="00A024EC" w:rsidRPr="00A024EC" w:rsidRDefault="00A024EC" w:rsidP="00AC6A3C">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7"/>
      <w:footerReference w:type="first" r:id="rId18"/>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50CB6" w14:textId="77777777" w:rsidR="002416C0" w:rsidRDefault="002416C0">
      <w:r>
        <w:separator/>
      </w:r>
    </w:p>
  </w:endnote>
  <w:endnote w:type="continuationSeparator" w:id="0">
    <w:p w14:paraId="19172D55" w14:textId="77777777" w:rsidR="002416C0" w:rsidRDefault="002416C0">
      <w:r>
        <w:continuationSeparator/>
      </w:r>
    </w:p>
  </w:endnote>
  <w:endnote w:type="continuationNotice" w:id="1">
    <w:p w14:paraId="1EA81F9C" w14:textId="77777777" w:rsidR="002416C0" w:rsidRDefault="00241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FEA" w14:textId="09CE4A74"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V1.1</w:t>
    </w:r>
    <w:r w:rsidR="00B71B94">
      <w:rPr>
        <w:rFonts w:ascii="Arial" w:hAnsi="Arial" w:cs="Arial"/>
      </w:rPr>
      <w:t>7</w:t>
    </w:r>
    <w:r w:rsidR="00FF4F30">
      <w:rPr>
        <w:rFonts w:ascii="Arial" w:hAnsi="Arial" w:cs="Arial"/>
      </w:rPr>
      <w:t xml:space="preserve"> </w:t>
    </w:r>
    <w:r w:rsidR="00A51360">
      <w:rPr>
        <w:rFonts w:ascii="Arial" w:hAnsi="Arial" w:cs="Arial"/>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6445" w14:textId="21BBDAB8" w:rsidR="003D7B8B" w:rsidRPr="002727A7" w:rsidRDefault="00731E83" w:rsidP="00731E83">
    <w:pPr>
      <w:pStyle w:val="Footer"/>
      <w:rPr>
        <w:rFonts w:ascii="Arial" w:hAnsi="Arial" w:cs="Arial"/>
      </w:rPr>
    </w:pPr>
    <w:r>
      <w:tab/>
    </w:r>
    <w:r w:rsidR="00436510">
      <w:rPr>
        <w:rFonts w:ascii="Arial" w:hAnsi="Arial" w:cs="Arial"/>
      </w:rPr>
      <w:t>V1.1</w:t>
    </w:r>
    <w:r w:rsidR="00B71B94">
      <w:rPr>
        <w:rFonts w:ascii="Arial" w:hAnsi="Arial" w:cs="Arial"/>
      </w:rPr>
      <w:t>7</w:t>
    </w:r>
    <w:r w:rsidR="00B2130F">
      <w:rPr>
        <w:rFonts w:ascii="Arial" w:hAnsi="Arial" w:cs="Arial"/>
      </w:rPr>
      <w:t xml:space="preserve"> </w:t>
    </w:r>
    <w:r w:rsidR="003E7952">
      <w:rPr>
        <w:rFonts w:ascii="Arial" w:hAnsi="Arial" w:cs="Arial"/>
      </w:rPr>
      <w:t>01 October 2024</w:t>
    </w:r>
    <w:r w:rsidR="00FF4F30">
      <w:rPr>
        <w:rFonts w:ascii="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2DAB" w14:textId="3EC28C7A" w:rsidR="0046383A" w:rsidRPr="002C00B8" w:rsidRDefault="002C00B8" w:rsidP="002C00B8">
    <w:pPr>
      <w:pStyle w:val="Footer"/>
    </w:pPr>
    <w:r>
      <w:rPr>
        <w:rFonts w:ascii="Arial" w:hAnsi="Arial" w:cs="Arial"/>
      </w:rPr>
      <w:tab/>
    </w:r>
    <w:r w:rsidR="002735E3">
      <w:rPr>
        <w:rFonts w:ascii="Arial" w:hAnsi="Arial" w:cs="Arial"/>
      </w:rPr>
      <w:t>V1.1</w:t>
    </w:r>
    <w:r w:rsidR="00203692">
      <w:rPr>
        <w:rFonts w:ascii="Arial" w:hAnsi="Arial" w:cs="Arial"/>
      </w:rPr>
      <w:t>7 01 October 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A503" w14:textId="6E84D3D8" w:rsidR="0046383A" w:rsidRPr="002C00B8" w:rsidRDefault="002C00B8" w:rsidP="002727A7">
    <w:pPr>
      <w:pStyle w:val="Footer"/>
      <w:rPr>
        <w:rFonts w:ascii="Arial" w:hAnsi="Arial" w:cs="Arial"/>
      </w:rPr>
    </w:pPr>
    <w:r>
      <w:tab/>
    </w:r>
    <w:r w:rsidR="00FF4F30">
      <w:rPr>
        <w:rFonts w:ascii="Arial" w:hAnsi="Arial" w:cs="Arial"/>
      </w:rPr>
      <w:t>V1.1</w:t>
    </w:r>
    <w:r w:rsidR="00203692">
      <w:rPr>
        <w:rFonts w:ascii="Arial" w:hAnsi="Arial" w:cs="Arial"/>
      </w:rPr>
      <w:t>7</w:t>
    </w:r>
    <w:r w:rsidR="00FF4F30">
      <w:rPr>
        <w:rFonts w:ascii="Arial" w:hAnsi="Arial" w:cs="Arial"/>
      </w:rPr>
      <w:t xml:space="preserve"> </w:t>
    </w:r>
    <w:r w:rsidR="00203692">
      <w:rPr>
        <w:rFonts w:ascii="Arial" w:hAnsi="Arial" w:cs="Arial"/>
      </w:rPr>
      <w:t>01 October</w:t>
    </w:r>
    <w:r w:rsidR="00FF4F30">
      <w:rPr>
        <w:rFonts w:ascii="Arial" w:hAnsi="Arial" w:cs="Arial"/>
      </w:rPr>
      <w:t xml:space="preserve">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577" w14:textId="74F4BEB2"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V1.1</w:t>
    </w:r>
    <w:r w:rsidR="0012599A">
      <w:rPr>
        <w:rFonts w:ascii="Arial" w:hAnsi="Arial" w:cs="Arial"/>
      </w:rPr>
      <w:t>7</w:t>
    </w:r>
    <w:r w:rsidR="0065031D">
      <w:rPr>
        <w:rFonts w:ascii="Arial" w:hAnsi="Arial" w:cs="Arial"/>
      </w:rPr>
      <w:t xml:space="preserve"> </w:t>
    </w:r>
    <w:r w:rsidR="00203692">
      <w:rPr>
        <w:rFonts w:ascii="Arial" w:hAnsi="Arial" w:cs="Arial"/>
      </w:rPr>
      <w:t>01 October 2024</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28DDA" w14:textId="77777777" w:rsidR="002416C0" w:rsidRDefault="002416C0">
      <w:r>
        <w:separator/>
      </w:r>
    </w:p>
  </w:footnote>
  <w:footnote w:type="continuationSeparator" w:id="0">
    <w:p w14:paraId="530185C7" w14:textId="77777777" w:rsidR="002416C0" w:rsidRDefault="002416C0">
      <w:r>
        <w:continuationSeparator/>
      </w:r>
    </w:p>
  </w:footnote>
  <w:footnote w:type="continuationNotice" w:id="1">
    <w:p w14:paraId="581D74C3" w14:textId="77777777" w:rsidR="002416C0" w:rsidRDefault="002416C0"/>
  </w:footnote>
  <w:footnote w:id="2">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3">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4">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3"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6" w15:restartNumberingAfterBreak="0">
    <w:nsid w:val="28C422E7"/>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7"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9"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1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1"/>
  </w:num>
  <w:num w:numId="2" w16cid:durableId="1026054652">
    <w:abstractNumId w:val="9"/>
  </w:num>
  <w:num w:numId="3" w16cid:durableId="1896042827">
    <w:abstractNumId w:val="11"/>
  </w:num>
  <w:num w:numId="4" w16cid:durableId="1615021493">
    <w:abstractNumId w:val="2"/>
  </w:num>
  <w:num w:numId="5" w16cid:durableId="40402614">
    <w:abstractNumId w:val="3"/>
  </w:num>
  <w:num w:numId="6" w16cid:durableId="1653101174">
    <w:abstractNumId w:val="12"/>
  </w:num>
  <w:num w:numId="7" w16cid:durableId="917131504">
    <w:abstractNumId w:val="4"/>
  </w:num>
  <w:num w:numId="8" w16cid:durableId="1156144684">
    <w:abstractNumId w:val="10"/>
  </w:num>
  <w:num w:numId="9" w16cid:durableId="992871745">
    <w:abstractNumId w:val="7"/>
  </w:num>
  <w:num w:numId="10" w16cid:durableId="1255091564">
    <w:abstractNumId w:val="8"/>
  </w:num>
  <w:num w:numId="11" w16cid:durableId="89736279">
    <w:abstractNumId w:val="0"/>
  </w:num>
  <w:num w:numId="12" w16cid:durableId="1869179169">
    <w:abstractNumId w:val="5"/>
  </w:num>
  <w:num w:numId="13" w16cid:durableId="729232969">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eCio/9ou88KB089csvNeSsK7gBeCJZvobuLGYjq9M85LmAM1NE4Vdk+jQgljS4DJHNMgLHyn+pKqQmf4e06n/A==" w:salt="p9K8t6Q/6v7Cy7XGA2DClA=="/>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1F53"/>
    <w:rsid w:val="0000305D"/>
    <w:rsid w:val="00003DAA"/>
    <w:rsid w:val="0000485B"/>
    <w:rsid w:val="000070BF"/>
    <w:rsid w:val="000171A3"/>
    <w:rsid w:val="00030FA2"/>
    <w:rsid w:val="00044429"/>
    <w:rsid w:val="000458E9"/>
    <w:rsid w:val="000502A5"/>
    <w:rsid w:val="00052C2F"/>
    <w:rsid w:val="000559E2"/>
    <w:rsid w:val="0006470D"/>
    <w:rsid w:val="00067475"/>
    <w:rsid w:val="00070E36"/>
    <w:rsid w:val="00077D2F"/>
    <w:rsid w:val="00084197"/>
    <w:rsid w:val="000919C7"/>
    <w:rsid w:val="00095129"/>
    <w:rsid w:val="0009541B"/>
    <w:rsid w:val="00095D03"/>
    <w:rsid w:val="000977C2"/>
    <w:rsid w:val="00097D0B"/>
    <w:rsid w:val="00097F41"/>
    <w:rsid w:val="000A59D0"/>
    <w:rsid w:val="000A7692"/>
    <w:rsid w:val="000B297A"/>
    <w:rsid w:val="000D0C77"/>
    <w:rsid w:val="000D4D77"/>
    <w:rsid w:val="000E1A35"/>
    <w:rsid w:val="000E345A"/>
    <w:rsid w:val="000E5A18"/>
    <w:rsid w:val="000F1436"/>
    <w:rsid w:val="000F1B68"/>
    <w:rsid w:val="000F32B4"/>
    <w:rsid w:val="000F40AF"/>
    <w:rsid w:val="0010043F"/>
    <w:rsid w:val="00104721"/>
    <w:rsid w:val="0010DD35"/>
    <w:rsid w:val="00117479"/>
    <w:rsid w:val="00117EC3"/>
    <w:rsid w:val="00122FB0"/>
    <w:rsid w:val="0012599A"/>
    <w:rsid w:val="00125C56"/>
    <w:rsid w:val="001308E3"/>
    <w:rsid w:val="001325AB"/>
    <w:rsid w:val="00132FC1"/>
    <w:rsid w:val="00133DBB"/>
    <w:rsid w:val="00140B5E"/>
    <w:rsid w:val="00144A5D"/>
    <w:rsid w:val="0015312F"/>
    <w:rsid w:val="001543AE"/>
    <w:rsid w:val="0015543C"/>
    <w:rsid w:val="00156EF2"/>
    <w:rsid w:val="00163CA6"/>
    <w:rsid w:val="00166438"/>
    <w:rsid w:val="0016655D"/>
    <w:rsid w:val="00167BC2"/>
    <w:rsid w:val="00173005"/>
    <w:rsid w:val="0017384B"/>
    <w:rsid w:val="00176599"/>
    <w:rsid w:val="00183DAF"/>
    <w:rsid w:val="0018438A"/>
    <w:rsid w:val="00184C92"/>
    <w:rsid w:val="001A42A7"/>
    <w:rsid w:val="001B47AD"/>
    <w:rsid w:val="001C0AEB"/>
    <w:rsid w:val="001C168F"/>
    <w:rsid w:val="001C78C0"/>
    <w:rsid w:val="001D7B11"/>
    <w:rsid w:val="001E299C"/>
    <w:rsid w:val="001E498C"/>
    <w:rsid w:val="001F056C"/>
    <w:rsid w:val="001F1A39"/>
    <w:rsid w:val="00201103"/>
    <w:rsid w:val="00203692"/>
    <w:rsid w:val="002078DF"/>
    <w:rsid w:val="002130D3"/>
    <w:rsid w:val="00213A55"/>
    <w:rsid w:val="00213DB3"/>
    <w:rsid w:val="00215D7C"/>
    <w:rsid w:val="00220EF9"/>
    <w:rsid w:val="00223D65"/>
    <w:rsid w:val="00225194"/>
    <w:rsid w:val="00226A79"/>
    <w:rsid w:val="00230BA3"/>
    <w:rsid w:val="00236A1E"/>
    <w:rsid w:val="002416C0"/>
    <w:rsid w:val="00243E2D"/>
    <w:rsid w:val="00245667"/>
    <w:rsid w:val="00247995"/>
    <w:rsid w:val="00247A50"/>
    <w:rsid w:val="00256A18"/>
    <w:rsid w:val="002603CF"/>
    <w:rsid w:val="002614E1"/>
    <w:rsid w:val="00266807"/>
    <w:rsid w:val="002727A7"/>
    <w:rsid w:val="002735E3"/>
    <w:rsid w:val="00273BF0"/>
    <w:rsid w:val="002772A3"/>
    <w:rsid w:val="00277B4A"/>
    <w:rsid w:val="00285622"/>
    <w:rsid w:val="00296C0E"/>
    <w:rsid w:val="0029700B"/>
    <w:rsid w:val="002A0A48"/>
    <w:rsid w:val="002A1F42"/>
    <w:rsid w:val="002A5A18"/>
    <w:rsid w:val="002A7D99"/>
    <w:rsid w:val="002C00B8"/>
    <w:rsid w:val="002C27AE"/>
    <w:rsid w:val="002C2B0B"/>
    <w:rsid w:val="002C74FF"/>
    <w:rsid w:val="002D19C3"/>
    <w:rsid w:val="002E6962"/>
    <w:rsid w:val="002F0724"/>
    <w:rsid w:val="002F32DC"/>
    <w:rsid w:val="002F5EEA"/>
    <w:rsid w:val="002F643C"/>
    <w:rsid w:val="00311B5E"/>
    <w:rsid w:val="00325216"/>
    <w:rsid w:val="00326DA6"/>
    <w:rsid w:val="0033020F"/>
    <w:rsid w:val="0033475A"/>
    <w:rsid w:val="00335D7E"/>
    <w:rsid w:val="00342F9F"/>
    <w:rsid w:val="00343082"/>
    <w:rsid w:val="0035230F"/>
    <w:rsid w:val="003568CC"/>
    <w:rsid w:val="00356C7F"/>
    <w:rsid w:val="00362B26"/>
    <w:rsid w:val="00366D0A"/>
    <w:rsid w:val="00377BEA"/>
    <w:rsid w:val="003805DD"/>
    <w:rsid w:val="0038219E"/>
    <w:rsid w:val="00384858"/>
    <w:rsid w:val="003866F7"/>
    <w:rsid w:val="00392BAF"/>
    <w:rsid w:val="00392CFA"/>
    <w:rsid w:val="003B3BD0"/>
    <w:rsid w:val="003C21BC"/>
    <w:rsid w:val="003C4B72"/>
    <w:rsid w:val="003D2B3D"/>
    <w:rsid w:val="003D7B8B"/>
    <w:rsid w:val="003D7F5A"/>
    <w:rsid w:val="003E3462"/>
    <w:rsid w:val="003E7952"/>
    <w:rsid w:val="003E7F82"/>
    <w:rsid w:val="003F1C2C"/>
    <w:rsid w:val="003F437A"/>
    <w:rsid w:val="004146FA"/>
    <w:rsid w:val="00425251"/>
    <w:rsid w:val="00432179"/>
    <w:rsid w:val="004323AF"/>
    <w:rsid w:val="00436510"/>
    <w:rsid w:val="00437C64"/>
    <w:rsid w:val="00442452"/>
    <w:rsid w:val="0044580B"/>
    <w:rsid w:val="00445A45"/>
    <w:rsid w:val="00447DBE"/>
    <w:rsid w:val="00453022"/>
    <w:rsid w:val="00455D41"/>
    <w:rsid w:val="0046383A"/>
    <w:rsid w:val="00464929"/>
    <w:rsid w:val="00464B77"/>
    <w:rsid w:val="00475247"/>
    <w:rsid w:val="00480AB6"/>
    <w:rsid w:val="00481032"/>
    <w:rsid w:val="00482FC5"/>
    <w:rsid w:val="00484C07"/>
    <w:rsid w:val="00486F2A"/>
    <w:rsid w:val="00496870"/>
    <w:rsid w:val="0049717F"/>
    <w:rsid w:val="004A25EA"/>
    <w:rsid w:val="004A64A7"/>
    <w:rsid w:val="004B3FFB"/>
    <w:rsid w:val="004C4E80"/>
    <w:rsid w:val="004D0C73"/>
    <w:rsid w:val="004D403A"/>
    <w:rsid w:val="004D4147"/>
    <w:rsid w:val="004D6572"/>
    <w:rsid w:val="004E156B"/>
    <w:rsid w:val="004E1CD8"/>
    <w:rsid w:val="004E4ED5"/>
    <w:rsid w:val="004E6BC6"/>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748DA"/>
    <w:rsid w:val="00580AA7"/>
    <w:rsid w:val="00586712"/>
    <w:rsid w:val="00593C8E"/>
    <w:rsid w:val="005A79F0"/>
    <w:rsid w:val="005B087E"/>
    <w:rsid w:val="005B0D36"/>
    <w:rsid w:val="005B3E7F"/>
    <w:rsid w:val="005B5F8A"/>
    <w:rsid w:val="005C02BD"/>
    <w:rsid w:val="005E0CBC"/>
    <w:rsid w:val="005E244D"/>
    <w:rsid w:val="005F13BC"/>
    <w:rsid w:val="005F26F1"/>
    <w:rsid w:val="005F410C"/>
    <w:rsid w:val="005F4184"/>
    <w:rsid w:val="005F4F3B"/>
    <w:rsid w:val="0060112F"/>
    <w:rsid w:val="006013C0"/>
    <w:rsid w:val="00601636"/>
    <w:rsid w:val="00602087"/>
    <w:rsid w:val="00613AD5"/>
    <w:rsid w:val="00621459"/>
    <w:rsid w:val="00621596"/>
    <w:rsid w:val="00627D73"/>
    <w:rsid w:val="00632A11"/>
    <w:rsid w:val="00633818"/>
    <w:rsid w:val="00640170"/>
    <w:rsid w:val="00645562"/>
    <w:rsid w:val="0065010F"/>
    <w:rsid w:val="0065031D"/>
    <w:rsid w:val="006523F1"/>
    <w:rsid w:val="006533A4"/>
    <w:rsid w:val="006535F1"/>
    <w:rsid w:val="006620B6"/>
    <w:rsid w:val="0066338B"/>
    <w:rsid w:val="00670F7B"/>
    <w:rsid w:val="00671402"/>
    <w:rsid w:val="00674C50"/>
    <w:rsid w:val="006753EF"/>
    <w:rsid w:val="006757E2"/>
    <w:rsid w:val="00676990"/>
    <w:rsid w:val="006777E5"/>
    <w:rsid w:val="00681563"/>
    <w:rsid w:val="00681B9D"/>
    <w:rsid w:val="00683630"/>
    <w:rsid w:val="0068489C"/>
    <w:rsid w:val="00691D5C"/>
    <w:rsid w:val="006957F2"/>
    <w:rsid w:val="00696B6E"/>
    <w:rsid w:val="006A11E3"/>
    <w:rsid w:val="006A1296"/>
    <w:rsid w:val="006A440D"/>
    <w:rsid w:val="006A51D2"/>
    <w:rsid w:val="006A56E8"/>
    <w:rsid w:val="006B1109"/>
    <w:rsid w:val="006B2ECB"/>
    <w:rsid w:val="006B31F8"/>
    <w:rsid w:val="006C3736"/>
    <w:rsid w:val="006C63E6"/>
    <w:rsid w:val="006D03D4"/>
    <w:rsid w:val="006D68A1"/>
    <w:rsid w:val="006D6B57"/>
    <w:rsid w:val="006D6CE5"/>
    <w:rsid w:val="006E4521"/>
    <w:rsid w:val="006E57CC"/>
    <w:rsid w:val="006E7BA2"/>
    <w:rsid w:val="006F007E"/>
    <w:rsid w:val="006F14FD"/>
    <w:rsid w:val="00704F23"/>
    <w:rsid w:val="007210CF"/>
    <w:rsid w:val="00723A5E"/>
    <w:rsid w:val="00727E4D"/>
    <w:rsid w:val="00731E83"/>
    <w:rsid w:val="00732C0D"/>
    <w:rsid w:val="00737A22"/>
    <w:rsid w:val="00751925"/>
    <w:rsid w:val="00752848"/>
    <w:rsid w:val="007706AF"/>
    <w:rsid w:val="00771108"/>
    <w:rsid w:val="00771F60"/>
    <w:rsid w:val="007727DF"/>
    <w:rsid w:val="00781F0D"/>
    <w:rsid w:val="007827A7"/>
    <w:rsid w:val="0078560A"/>
    <w:rsid w:val="00786FEA"/>
    <w:rsid w:val="0079771C"/>
    <w:rsid w:val="007A334B"/>
    <w:rsid w:val="007B7BFB"/>
    <w:rsid w:val="007C009F"/>
    <w:rsid w:val="007C2FD5"/>
    <w:rsid w:val="007E3BE9"/>
    <w:rsid w:val="007F3040"/>
    <w:rsid w:val="007F4E58"/>
    <w:rsid w:val="007F4F7C"/>
    <w:rsid w:val="00810B94"/>
    <w:rsid w:val="008141EA"/>
    <w:rsid w:val="008247EA"/>
    <w:rsid w:val="00831D1B"/>
    <w:rsid w:val="008340E5"/>
    <w:rsid w:val="008362CC"/>
    <w:rsid w:val="00837D51"/>
    <w:rsid w:val="0084518F"/>
    <w:rsid w:val="0086770E"/>
    <w:rsid w:val="0087538E"/>
    <w:rsid w:val="0089112A"/>
    <w:rsid w:val="008A4722"/>
    <w:rsid w:val="008A6BA1"/>
    <w:rsid w:val="008B4692"/>
    <w:rsid w:val="008C1C45"/>
    <w:rsid w:val="008C4BD0"/>
    <w:rsid w:val="008E4473"/>
    <w:rsid w:val="008E6B3A"/>
    <w:rsid w:val="008F0A6A"/>
    <w:rsid w:val="008F1502"/>
    <w:rsid w:val="008F2167"/>
    <w:rsid w:val="008F3849"/>
    <w:rsid w:val="008F4CF2"/>
    <w:rsid w:val="00904089"/>
    <w:rsid w:val="00906C93"/>
    <w:rsid w:val="0091211D"/>
    <w:rsid w:val="00916C6B"/>
    <w:rsid w:val="009179F9"/>
    <w:rsid w:val="009271E4"/>
    <w:rsid w:val="009343D0"/>
    <w:rsid w:val="00935790"/>
    <w:rsid w:val="00937904"/>
    <w:rsid w:val="00941951"/>
    <w:rsid w:val="0094587D"/>
    <w:rsid w:val="00945A6F"/>
    <w:rsid w:val="009525FD"/>
    <w:rsid w:val="00954D95"/>
    <w:rsid w:val="00957CCC"/>
    <w:rsid w:val="009609E7"/>
    <w:rsid w:val="00966B01"/>
    <w:rsid w:val="00967877"/>
    <w:rsid w:val="009717DF"/>
    <w:rsid w:val="00974890"/>
    <w:rsid w:val="00976F20"/>
    <w:rsid w:val="00980549"/>
    <w:rsid w:val="0098503C"/>
    <w:rsid w:val="0099332A"/>
    <w:rsid w:val="009B37CA"/>
    <w:rsid w:val="009B5768"/>
    <w:rsid w:val="009B5EB2"/>
    <w:rsid w:val="009B7921"/>
    <w:rsid w:val="009C4E20"/>
    <w:rsid w:val="009D54F6"/>
    <w:rsid w:val="009E3C4A"/>
    <w:rsid w:val="009E6959"/>
    <w:rsid w:val="009E69F1"/>
    <w:rsid w:val="009F3067"/>
    <w:rsid w:val="009F403C"/>
    <w:rsid w:val="009F4F62"/>
    <w:rsid w:val="00A005C3"/>
    <w:rsid w:val="00A024EC"/>
    <w:rsid w:val="00A05B94"/>
    <w:rsid w:val="00A05EAE"/>
    <w:rsid w:val="00A14BA5"/>
    <w:rsid w:val="00A170E4"/>
    <w:rsid w:val="00A23309"/>
    <w:rsid w:val="00A25E50"/>
    <w:rsid w:val="00A30729"/>
    <w:rsid w:val="00A33EE8"/>
    <w:rsid w:val="00A350D7"/>
    <w:rsid w:val="00A36407"/>
    <w:rsid w:val="00A37739"/>
    <w:rsid w:val="00A51360"/>
    <w:rsid w:val="00A549BD"/>
    <w:rsid w:val="00A55D2A"/>
    <w:rsid w:val="00A564E7"/>
    <w:rsid w:val="00A700D5"/>
    <w:rsid w:val="00A84FB2"/>
    <w:rsid w:val="00A85BD4"/>
    <w:rsid w:val="00A878EA"/>
    <w:rsid w:val="00A947AE"/>
    <w:rsid w:val="00AC6A3C"/>
    <w:rsid w:val="00AE1388"/>
    <w:rsid w:val="00AE36AA"/>
    <w:rsid w:val="00AF26F9"/>
    <w:rsid w:val="00AF490D"/>
    <w:rsid w:val="00AF7F5B"/>
    <w:rsid w:val="00B00808"/>
    <w:rsid w:val="00B0360D"/>
    <w:rsid w:val="00B04325"/>
    <w:rsid w:val="00B13310"/>
    <w:rsid w:val="00B16822"/>
    <w:rsid w:val="00B2130F"/>
    <w:rsid w:val="00B36421"/>
    <w:rsid w:val="00B41F8B"/>
    <w:rsid w:val="00B471D0"/>
    <w:rsid w:val="00B53241"/>
    <w:rsid w:val="00B71B94"/>
    <w:rsid w:val="00B743C4"/>
    <w:rsid w:val="00B82102"/>
    <w:rsid w:val="00B8255C"/>
    <w:rsid w:val="00B82DD3"/>
    <w:rsid w:val="00B83156"/>
    <w:rsid w:val="00B9224A"/>
    <w:rsid w:val="00B96A36"/>
    <w:rsid w:val="00BA28CF"/>
    <w:rsid w:val="00BA7767"/>
    <w:rsid w:val="00BD0824"/>
    <w:rsid w:val="00BD1BC5"/>
    <w:rsid w:val="00BD2FC4"/>
    <w:rsid w:val="00BD7D59"/>
    <w:rsid w:val="00BE1290"/>
    <w:rsid w:val="00BE1FD0"/>
    <w:rsid w:val="00BE3DC3"/>
    <w:rsid w:val="00BE3F16"/>
    <w:rsid w:val="00BE6A2D"/>
    <w:rsid w:val="00BF143F"/>
    <w:rsid w:val="00BF1D71"/>
    <w:rsid w:val="00BF6ADC"/>
    <w:rsid w:val="00C0141A"/>
    <w:rsid w:val="00C024B2"/>
    <w:rsid w:val="00C048E2"/>
    <w:rsid w:val="00C10BB9"/>
    <w:rsid w:val="00C13070"/>
    <w:rsid w:val="00C2010B"/>
    <w:rsid w:val="00C226EE"/>
    <w:rsid w:val="00C2659F"/>
    <w:rsid w:val="00C275FA"/>
    <w:rsid w:val="00C27CDC"/>
    <w:rsid w:val="00C30271"/>
    <w:rsid w:val="00C3081D"/>
    <w:rsid w:val="00C340E8"/>
    <w:rsid w:val="00C37747"/>
    <w:rsid w:val="00C452D0"/>
    <w:rsid w:val="00C455A7"/>
    <w:rsid w:val="00C45EF0"/>
    <w:rsid w:val="00C528BB"/>
    <w:rsid w:val="00C6165D"/>
    <w:rsid w:val="00C807A2"/>
    <w:rsid w:val="00C873E7"/>
    <w:rsid w:val="00CA50AD"/>
    <w:rsid w:val="00CC2BC6"/>
    <w:rsid w:val="00CC4212"/>
    <w:rsid w:val="00CC48F3"/>
    <w:rsid w:val="00CC585F"/>
    <w:rsid w:val="00CE4D1A"/>
    <w:rsid w:val="00CF2191"/>
    <w:rsid w:val="00D13F06"/>
    <w:rsid w:val="00D15C12"/>
    <w:rsid w:val="00D22AA4"/>
    <w:rsid w:val="00D31455"/>
    <w:rsid w:val="00D356AC"/>
    <w:rsid w:val="00D36343"/>
    <w:rsid w:val="00D369FD"/>
    <w:rsid w:val="00D45243"/>
    <w:rsid w:val="00D46532"/>
    <w:rsid w:val="00D46FB7"/>
    <w:rsid w:val="00D52582"/>
    <w:rsid w:val="00D57A99"/>
    <w:rsid w:val="00D64233"/>
    <w:rsid w:val="00D64B13"/>
    <w:rsid w:val="00D67E48"/>
    <w:rsid w:val="00D864F4"/>
    <w:rsid w:val="00D9020C"/>
    <w:rsid w:val="00D90C21"/>
    <w:rsid w:val="00D94238"/>
    <w:rsid w:val="00D9592E"/>
    <w:rsid w:val="00DA1636"/>
    <w:rsid w:val="00DA3B12"/>
    <w:rsid w:val="00DA4D41"/>
    <w:rsid w:val="00DA6BF0"/>
    <w:rsid w:val="00DB33BE"/>
    <w:rsid w:val="00DC1501"/>
    <w:rsid w:val="00DC57C1"/>
    <w:rsid w:val="00DC627A"/>
    <w:rsid w:val="00DC62BE"/>
    <w:rsid w:val="00DD09B3"/>
    <w:rsid w:val="00DD0E23"/>
    <w:rsid w:val="00DD43B0"/>
    <w:rsid w:val="00DE061F"/>
    <w:rsid w:val="00DE1129"/>
    <w:rsid w:val="00DE3819"/>
    <w:rsid w:val="00E00CE9"/>
    <w:rsid w:val="00E039B5"/>
    <w:rsid w:val="00E25B6F"/>
    <w:rsid w:val="00E30A67"/>
    <w:rsid w:val="00E34F3F"/>
    <w:rsid w:val="00E413C4"/>
    <w:rsid w:val="00E435DA"/>
    <w:rsid w:val="00E57A39"/>
    <w:rsid w:val="00E6010E"/>
    <w:rsid w:val="00E66EB5"/>
    <w:rsid w:val="00E66F3D"/>
    <w:rsid w:val="00E70F6B"/>
    <w:rsid w:val="00E82934"/>
    <w:rsid w:val="00E9048B"/>
    <w:rsid w:val="00E97788"/>
    <w:rsid w:val="00EA1435"/>
    <w:rsid w:val="00EB007E"/>
    <w:rsid w:val="00EB3FDB"/>
    <w:rsid w:val="00EC0032"/>
    <w:rsid w:val="00EE1D9A"/>
    <w:rsid w:val="00EE230E"/>
    <w:rsid w:val="00EE4806"/>
    <w:rsid w:val="00F00FBA"/>
    <w:rsid w:val="00F07EC7"/>
    <w:rsid w:val="00F13CC5"/>
    <w:rsid w:val="00F244DE"/>
    <w:rsid w:val="00F31D08"/>
    <w:rsid w:val="00F327CE"/>
    <w:rsid w:val="00F344B1"/>
    <w:rsid w:val="00F424A1"/>
    <w:rsid w:val="00F44C7A"/>
    <w:rsid w:val="00F474BB"/>
    <w:rsid w:val="00F51569"/>
    <w:rsid w:val="00F5277D"/>
    <w:rsid w:val="00F53855"/>
    <w:rsid w:val="00F6100F"/>
    <w:rsid w:val="00F634B9"/>
    <w:rsid w:val="00F65006"/>
    <w:rsid w:val="00F72917"/>
    <w:rsid w:val="00F740E9"/>
    <w:rsid w:val="00F90CA7"/>
    <w:rsid w:val="00F91F90"/>
    <w:rsid w:val="00F95CC0"/>
    <w:rsid w:val="00FA1656"/>
    <w:rsid w:val="00FC690E"/>
    <w:rsid w:val="00FD0D95"/>
    <w:rsid w:val="00FE6C93"/>
    <w:rsid w:val="00FF16EA"/>
    <w:rsid w:val="00FF4F30"/>
    <w:rsid w:val="0199D196"/>
    <w:rsid w:val="032BD194"/>
    <w:rsid w:val="04005102"/>
    <w:rsid w:val="054DBD31"/>
    <w:rsid w:val="05849FA4"/>
    <w:rsid w:val="0618F052"/>
    <w:rsid w:val="078CA715"/>
    <w:rsid w:val="07ACB639"/>
    <w:rsid w:val="099956EE"/>
    <w:rsid w:val="0AE9534C"/>
    <w:rsid w:val="0B79BB27"/>
    <w:rsid w:val="0B950DB4"/>
    <w:rsid w:val="0CC490DF"/>
    <w:rsid w:val="0DBD309C"/>
    <w:rsid w:val="0FBFFB7A"/>
    <w:rsid w:val="1082437B"/>
    <w:rsid w:val="1207EF17"/>
    <w:rsid w:val="12221D3B"/>
    <w:rsid w:val="12865BD6"/>
    <w:rsid w:val="13D56911"/>
    <w:rsid w:val="142AB4B4"/>
    <w:rsid w:val="1474770E"/>
    <w:rsid w:val="14859AEC"/>
    <w:rsid w:val="15235205"/>
    <w:rsid w:val="15999D15"/>
    <w:rsid w:val="173453F2"/>
    <w:rsid w:val="178F9AD9"/>
    <w:rsid w:val="18B7F76E"/>
    <w:rsid w:val="199BF295"/>
    <w:rsid w:val="1AA8C4E2"/>
    <w:rsid w:val="1B2D8201"/>
    <w:rsid w:val="1B4CE017"/>
    <w:rsid w:val="1BDB27E9"/>
    <w:rsid w:val="1E80DAA0"/>
    <w:rsid w:val="1E9AA1A8"/>
    <w:rsid w:val="1EAAC580"/>
    <w:rsid w:val="1EEC036B"/>
    <w:rsid w:val="1F173738"/>
    <w:rsid w:val="1FB5FF76"/>
    <w:rsid w:val="20FBDD82"/>
    <w:rsid w:val="216013AB"/>
    <w:rsid w:val="22C7900F"/>
    <w:rsid w:val="23E1A018"/>
    <w:rsid w:val="24A9C3B4"/>
    <w:rsid w:val="24D21282"/>
    <w:rsid w:val="268668D6"/>
    <w:rsid w:val="26EE4C7E"/>
    <w:rsid w:val="278B4F98"/>
    <w:rsid w:val="27E79A17"/>
    <w:rsid w:val="287DBB32"/>
    <w:rsid w:val="2A5C2151"/>
    <w:rsid w:val="2B1F8A93"/>
    <w:rsid w:val="2B7D25AC"/>
    <w:rsid w:val="2B7ED3C9"/>
    <w:rsid w:val="2BDFD3EA"/>
    <w:rsid w:val="2D843158"/>
    <w:rsid w:val="2DA10B20"/>
    <w:rsid w:val="2DD92895"/>
    <w:rsid w:val="2EE63EBB"/>
    <w:rsid w:val="3249266A"/>
    <w:rsid w:val="33EA95BD"/>
    <w:rsid w:val="34C7D002"/>
    <w:rsid w:val="35075157"/>
    <w:rsid w:val="3535497D"/>
    <w:rsid w:val="36B8E7F5"/>
    <w:rsid w:val="37116F0E"/>
    <w:rsid w:val="373EE3A5"/>
    <w:rsid w:val="376E8A45"/>
    <w:rsid w:val="38EAC80D"/>
    <w:rsid w:val="390CE24B"/>
    <w:rsid w:val="39205F5C"/>
    <w:rsid w:val="397EFA62"/>
    <w:rsid w:val="3A882A33"/>
    <w:rsid w:val="3B068984"/>
    <w:rsid w:val="3C019BCE"/>
    <w:rsid w:val="3C037DB0"/>
    <w:rsid w:val="3C84FFF1"/>
    <w:rsid w:val="3E833BC3"/>
    <w:rsid w:val="3F577232"/>
    <w:rsid w:val="3F83E1D7"/>
    <w:rsid w:val="407FD9C8"/>
    <w:rsid w:val="40C4723E"/>
    <w:rsid w:val="41796525"/>
    <w:rsid w:val="41BA48AC"/>
    <w:rsid w:val="423F2CC4"/>
    <w:rsid w:val="42FE2D89"/>
    <w:rsid w:val="44DC2B1C"/>
    <w:rsid w:val="4519D28C"/>
    <w:rsid w:val="455E3F77"/>
    <w:rsid w:val="45BAF539"/>
    <w:rsid w:val="4694595E"/>
    <w:rsid w:val="46EC542B"/>
    <w:rsid w:val="489AA246"/>
    <w:rsid w:val="4930138A"/>
    <w:rsid w:val="4953592B"/>
    <w:rsid w:val="4A587934"/>
    <w:rsid w:val="4AE31E1F"/>
    <w:rsid w:val="4B06BFC0"/>
    <w:rsid w:val="4C3545DD"/>
    <w:rsid w:val="4C4D356D"/>
    <w:rsid w:val="4CDA25AC"/>
    <w:rsid w:val="4E951019"/>
    <w:rsid w:val="4F71EC74"/>
    <w:rsid w:val="5019D67C"/>
    <w:rsid w:val="510B3834"/>
    <w:rsid w:val="5276B042"/>
    <w:rsid w:val="53781603"/>
    <w:rsid w:val="5458F1BB"/>
    <w:rsid w:val="546ACEC3"/>
    <w:rsid w:val="54A95408"/>
    <w:rsid w:val="5621FDF9"/>
    <w:rsid w:val="569849D0"/>
    <w:rsid w:val="57347497"/>
    <w:rsid w:val="5800D70C"/>
    <w:rsid w:val="585F086F"/>
    <w:rsid w:val="595D09F8"/>
    <w:rsid w:val="5A207527"/>
    <w:rsid w:val="5A693025"/>
    <w:rsid w:val="5AC14AA1"/>
    <w:rsid w:val="5AC2B09C"/>
    <w:rsid w:val="5BADFF50"/>
    <w:rsid w:val="5BF6F6EF"/>
    <w:rsid w:val="5BFE1C21"/>
    <w:rsid w:val="5C790B70"/>
    <w:rsid w:val="5E09DCF0"/>
    <w:rsid w:val="5F140B48"/>
    <w:rsid w:val="5FD0B811"/>
    <w:rsid w:val="6007CDD2"/>
    <w:rsid w:val="607499B0"/>
    <w:rsid w:val="60AAB0C6"/>
    <w:rsid w:val="61209D97"/>
    <w:rsid w:val="61216BD3"/>
    <w:rsid w:val="61F8E75A"/>
    <w:rsid w:val="6230CCC0"/>
    <w:rsid w:val="62A4904A"/>
    <w:rsid w:val="662A32B7"/>
    <w:rsid w:val="66429954"/>
    <w:rsid w:val="671650C3"/>
    <w:rsid w:val="6734AD50"/>
    <w:rsid w:val="6754F5B1"/>
    <w:rsid w:val="687AA279"/>
    <w:rsid w:val="692537A3"/>
    <w:rsid w:val="69F3546E"/>
    <w:rsid w:val="6A1E5A18"/>
    <w:rsid w:val="6B603FEB"/>
    <w:rsid w:val="6B7A276A"/>
    <w:rsid w:val="6C94A0AB"/>
    <w:rsid w:val="6D0CC3F9"/>
    <w:rsid w:val="6D474D26"/>
    <w:rsid w:val="6D928285"/>
    <w:rsid w:val="6DB61B4F"/>
    <w:rsid w:val="6DCEE9B0"/>
    <w:rsid w:val="6F761F66"/>
    <w:rsid w:val="6FD731B8"/>
    <w:rsid w:val="703AB558"/>
    <w:rsid w:val="70AA4A09"/>
    <w:rsid w:val="70C40FAB"/>
    <w:rsid w:val="70D92605"/>
    <w:rsid w:val="7260D397"/>
    <w:rsid w:val="72D7D7B7"/>
    <w:rsid w:val="7481FCEF"/>
    <w:rsid w:val="749777F1"/>
    <w:rsid w:val="74BB98B1"/>
    <w:rsid w:val="756A8A14"/>
    <w:rsid w:val="75C2DF21"/>
    <w:rsid w:val="76BE8AC2"/>
    <w:rsid w:val="78153869"/>
    <w:rsid w:val="7B86244A"/>
    <w:rsid w:val="7BDDAFEF"/>
    <w:rsid w:val="7C25C8C9"/>
    <w:rsid w:val="7C68A166"/>
    <w:rsid w:val="7F63C4DE"/>
    <w:rsid w:val="7FF33D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F70822FC-F130-45ED-80CD-4DF3C51A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6"/>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7"/>
      </w:numPr>
    </w:pPr>
  </w:style>
  <w:style w:type="numbering" w:styleId="ArticleSection">
    <w:name w:val="Outline List 3"/>
    <w:basedOn w:val="NoList"/>
    <w:semiHidden/>
    <w:rsid w:val="00256A18"/>
    <w:pPr>
      <w:numPr>
        <w:numId w:val="8"/>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eastAsia="en-US"/>
    </w:rPr>
  </w:style>
  <w:style w:type="character" w:customStyle="1" w:styleId="Heading5Char">
    <w:name w:val="Heading 5 Char"/>
    <w:link w:val="Heading5"/>
    <w:rsid w:val="00256A18"/>
    <w:rPr>
      <w:rFonts w:ascii="Garamond MT" w:hAnsi="Garamond MT"/>
      <w:sz w:val="24"/>
      <w:lang w:eastAsia="en-US"/>
    </w:rPr>
  </w:style>
  <w:style w:type="character" w:customStyle="1" w:styleId="Heading6Char">
    <w:name w:val="Heading 6 Char"/>
    <w:link w:val="Heading6"/>
    <w:rsid w:val="00256A18"/>
    <w:rPr>
      <w:rFonts w:ascii="Garamond MT" w:hAnsi="Garamond MT"/>
      <w:sz w:val="24"/>
      <w:lang w:eastAsia="en-US"/>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1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sz w:val="24"/>
      <w:lang w:eastAsia="en-US"/>
    </w:rPr>
  </w:style>
  <w:style w:type="character" w:customStyle="1" w:styleId="Heading9Char">
    <w:name w:val="Heading 9 Char"/>
    <w:basedOn w:val="Heading8Char"/>
    <w:link w:val="Heading9"/>
    <w:rsid w:val="00256A18"/>
    <w:rPr>
      <w:rFonts w:ascii="Garamond MT" w:hAnsi="Garamond MT"/>
      <w:sz w:val="24"/>
      <w:lang w:eastAsia="en-US"/>
    </w:rPr>
  </w:style>
  <w:style w:type="paragraph" w:customStyle="1" w:styleId="CMSHeadL2">
    <w:name w:val="CMS Head L2"/>
    <w:basedOn w:val="Normal"/>
    <w:next w:val="CMSHeadL3"/>
    <w:rsid w:val="00256A18"/>
    <w:pPr>
      <w:keepNext/>
      <w:keepLines/>
      <w:numPr>
        <w:ilvl w:val="1"/>
        <w:numId w:val="1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1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1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1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1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1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1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1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256A18"/>
    <w:rPr>
      <w:rFonts w:ascii="Garamond MT" w:hAnsi="Garamond MT"/>
      <w:b/>
      <w:sz w:val="24"/>
      <w:lang w:eastAsia="en-US"/>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rsid w:val="00256A18"/>
    <w:rPr>
      <w:sz w:val="16"/>
      <w:szCs w:val="16"/>
    </w:rPr>
  </w:style>
  <w:style w:type="paragraph" w:styleId="CommentText">
    <w:name w:val="annotation text"/>
    <w:basedOn w:val="Normal"/>
    <w:link w:val="CommentTextChar"/>
    <w:uiPriority w:val="99"/>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 w:type="character" w:customStyle="1" w:styleId="CommentTextChar">
    <w:name w:val="Comment Text Char"/>
    <w:basedOn w:val="DefaultParagraphFont"/>
    <w:link w:val="CommentText"/>
    <w:uiPriority w:val="99"/>
    <w:rsid w:val="006A51D2"/>
    <w:rPr>
      <w:rFonts w:ascii="Arial" w:hAnsi="Arial"/>
      <w:sz w:val="22"/>
    </w:rPr>
  </w:style>
  <w:style w:type="character" w:customStyle="1" w:styleId="cf01">
    <w:name w:val="cf01"/>
    <w:basedOn w:val="DefaultParagraphFont"/>
    <w:rsid w:val="006A51D2"/>
    <w:rPr>
      <w:rFonts w:ascii="Segoe UI" w:hAnsi="Segoe UI" w:cs="Segoe UI" w:hint="default"/>
      <w:sz w:val="18"/>
      <w:szCs w:val="18"/>
    </w:rPr>
  </w:style>
  <w:style w:type="character" w:customStyle="1" w:styleId="cf11">
    <w:name w:val="cf11"/>
    <w:basedOn w:val="DefaultParagraphFont"/>
    <w:rsid w:val="006A51D2"/>
    <w:rPr>
      <w:rFonts w:ascii="Segoe UI" w:hAnsi="Segoe UI" w:cs="Segoe UI" w:hint="default"/>
      <w:b/>
      <w:bCs/>
      <w:sz w:val="18"/>
      <w:szCs w:val="18"/>
    </w:rPr>
  </w:style>
  <w:style w:type="paragraph" w:customStyle="1" w:styleId="Level1">
    <w:name w:val="Level 1"/>
    <w:basedOn w:val="Normal"/>
    <w:uiPriority w:val="1"/>
    <w:qFormat/>
    <w:rsid w:val="00166438"/>
    <w:pPr>
      <w:numPr>
        <w:numId w:val="11"/>
      </w:numPr>
      <w:spacing w:after="240" w:line="360" w:lineRule="auto"/>
      <w:jc w:val="both"/>
      <w:outlineLvl w:val="0"/>
    </w:pPr>
    <w:rPr>
      <w:rFonts w:eastAsia="Arial" w:cs="Arial"/>
      <w:sz w:val="20"/>
      <w:lang w:eastAsia="en-GB"/>
    </w:rPr>
  </w:style>
  <w:style w:type="paragraph" w:customStyle="1" w:styleId="Level1Heading">
    <w:name w:val="Level 1 Heading"/>
    <w:basedOn w:val="Level1"/>
    <w:next w:val="Level2"/>
    <w:uiPriority w:val="1"/>
    <w:qFormat/>
    <w:rsid w:val="00166438"/>
    <w:pPr>
      <w:keepNext/>
    </w:pPr>
    <w:rPr>
      <w:rFonts w:ascii="Arial Bold" w:hAnsi="Arial Bold"/>
      <w:b/>
      <w:caps/>
    </w:rPr>
  </w:style>
  <w:style w:type="paragraph" w:customStyle="1" w:styleId="Level2">
    <w:name w:val="Level 2"/>
    <w:basedOn w:val="Normal"/>
    <w:uiPriority w:val="1"/>
    <w:qFormat/>
    <w:rsid w:val="00166438"/>
    <w:pPr>
      <w:numPr>
        <w:ilvl w:val="1"/>
        <w:numId w:val="11"/>
      </w:numPr>
      <w:spacing w:after="240" w:line="360" w:lineRule="auto"/>
      <w:jc w:val="both"/>
      <w:outlineLvl w:val="1"/>
    </w:pPr>
    <w:rPr>
      <w:rFonts w:eastAsia="Arial" w:cs="Arial"/>
      <w:sz w:val="20"/>
      <w:lang w:eastAsia="en-GB"/>
    </w:rPr>
  </w:style>
  <w:style w:type="paragraph" w:customStyle="1" w:styleId="Level3">
    <w:name w:val="Level 3"/>
    <w:basedOn w:val="Normal"/>
    <w:uiPriority w:val="1"/>
    <w:qFormat/>
    <w:rsid w:val="00166438"/>
    <w:pPr>
      <w:numPr>
        <w:ilvl w:val="2"/>
        <w:numId w:val="11"/>
      </w:numPr>
      <w:spacing w:after="240" w:line="360" w:lineRule="auto"/>
      <w:jc w:val="both"/>
      <w:outlineLvl w:val="2"/>
    </w:pPr>
    <w:rPr>
      <w:rFonts w:eastAsia="Arial" w:cs="Arial"/>
      <w:sz w:val="20"/>
      <w:lang w:eastAsia="en-GB"/>
    </w:rPr>
  </w:style>
  <w:style w:type="paragraph" w:customStyle="1" w:styleId="Level4">
    <w:name w:val="Level 4"/>
    <w:basedOn w:val="Normal"/>
    <w:uiPriority w:val="1"/>
    <w:qFormat/>
    <w:rsid w:val="00166438"/>
    <w:pPr>
      <w:numPr>
        <w:ilvl w:val="3"/>
        <w:numId w:val="11"/>
      </w:numPr>
      <w:spacing w:after="240" w:line="360" w:lineRule="auto"/>
      <w:jc w:val="both"/>
      <w:outlineLvl w:val="3"/>
    </w:pPr>
    <w:rPr>
      <w:rFonts w:eastAsia="Arial" w:cs="Arial"/>
      <w:sz w:val="20"/>
      <w:lang w:eastAsia="en-GB"/>
    </w:rPr>
  </w:style>
  <w:style w:type="paragraph" w:customStyle="1" w:styleId="Level5">
    <w:name w:val="Level 5"/>
    <w:basedOn w:val="Normal"/>
    <w:uiPriority w:val="1"/>
    <w:qFormat/>
    <w:rsid w:val="00166438"/>
    <w:pPr>
      <w:numPr>
        <w:ilvl w:val="4"/>
        <w:numId w:val="11"/>
      </w:numPr>
      <w:spacing w:after="240" w:line="360" w:lineRule="auto"/>
      <w:jc w:val="both"/>
      <w:outlineLvl w:val="4"/>
    </w:pPr>
    <w:rPr>
      <w:rFonts w:eastAsia="Arial" w:cs="Arial"/>
      <w:sz w:val="20"/>
      <w:lang w:eastAsia="en-GB"/>
    </w:rPr>
  </w:style>
  <w:style w:type="paragraph" w:customStyle="1" w:styleId="Level6">
    <w:name w:val="Level 6"/>
    <w:basedOn w:val="Level5"/>
    <w:uiPriority w:val="1"/>
    <w:qFormat/>
    <w:rsid w:val="00166438"/>
    <w:pPr>
      <w:numPr>
        <w:ilvl w:val="5"/>
      </w:numPr>
    </w:pPr>
  </w:style>
  <w:style w:type="paragraph" w:styleId="ListParagraph">
    <w:name w:val="List Paragraph"/>
    <w:basedOn w:val="Normal"/>
    <w:uiPriority w:val="34"/>
    <w:qFormat/>
    <w:rsid w:val="00D67E48"/>
    <w:pPr>
      <w:ind w:left="720"/>
      <w:contextualSpacing/>
    </w:pPr>
  </w:style>
  <w:style w:type="paragraph" w:customStyle="1" w:styleId="paragraph">
    <w:name w:val="paragraph"/>
    <w:basedOn w:val="Normal"/>
    <w:rsid w:val="00311B5E"/>
    <w:pPr>
      <w:spacing w:before="100" w:beforeAutospacing="1" w:after="100" w:afterAutospacing="1"/>
    </w:pPr>
    <w:rPr>
      <w:rFonts w:ascii="Times New Roman" w:hAnsi="Times New Roman"/>
      <w:szCs w:val="24"/>
      <w:lang w:eastAsia="en-GB"/>
    </w:rPr>
  </w:style>
  <w:style w:type="character" w:customStyle="1" w:styleId="tabchar">
    <w:name w:val="tabchar"/>
    <w:basedOn w:val="DefaultParagraphFont"/>
    <w:rsid w:val="00311B5E"/>
  </w:style>
  <w:style w:type="character" w:customStyle="1" w:styleId="eop">
    <w:name w:val="eop"/>
    <w:basedOn w:val="DefaultParagraphFont"/>
    <w:rsid w:val="00311B5E"/>
  </w:style>
  <w:style w:type="character" w:styleId="Mention">
    <w:name w:val="Mention"/>
    <w:basedOn w:val="DefaultParagraphFont"/>
    <w:uiPriority w:val="99"/>
    <w:unhideWhenUsed/>
    <w:rsid w:val="00BA77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 w:id="997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2.xml><?xml version="1.0" encoding="utf-8"?>
<ds:datastoreItem xmlns:ds="http://schemas.openxmlformats.org/officeDocument/2006/customXml" ds:itemID="{3ADC2CB1-0642-4AE2-9E46-94AFB1ED515A}">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7A87ED60-2172-48DE-85B2-0DC322B8F669}"/>
</file>

<file path=docProps/app.xml><?xml version="1.0" encoding="utf-8"?>
<Properties xmlns="http://schemas.openxmlformats.org/officeDocument/2006/extended-properties" xmlns:vt="http://schemas.openxmlformats.org/officeDocument/2006/docPropsVTypes">
  <Template>Normal</Template>
  <TotalTime>31</TotalTime>
  <Pages>115</Pages>
  <Words>26536</Words>
  <Characters>151261</Characters>
  <Application>Microsoft Office Word</Application>
  <DocSecurity>10</DocSecurity>
  <Lines>1260</Lines>
  <Paragraphs>354</Paragraphs>
  <ScaleCrop>false</ScaleCrop>
  <Company>National Grid</Company>
  <LinksUpToDate>false</LinksUpToDate>
  <CharactersWithSpaces>177443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Lizzie Timmins (NESO)</cp:lastModifiedBy>
  <cp:revision>139</cp:revision>
  <dcterms:created xsi:type="dcterms:W3CDTF">2024-10-18T05:58:00Z</dcterms:created>
  <dcterms:modified xsi:type="dcterms:W3CDTF">2024-11-05T16:11:00Z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0x010100731349D1BA3AE644822E919809003BBB</vt:lpwstr>
  </property>
  <property fmtid="{D5CDD505-2E9C-101B-9397-08002B2CF9AE}" pid="8" name="Order">
    <vt:r8>52000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